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D36" w:rsidRDefault="007C2D31" w:rsidP="00A37D3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C2D3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00.45pt;margin-top:-8.1pt;width:322.35pt;height:26.8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">
            <v:path arrowok="t"/>
            <v:textbox>
              <w:txbxContent>
                <w:p w:rsidR="00E83389" w:rsidRDefault="00E83389" w:rsidP="0010426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B78D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AB78D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neurochirurgie</w:t>
                  </w:r>
                </w:p>
                <w:p w:rsidR="00E83389" w:rsidRDefault="00E83389"/>
              </w:txbxContent>
            </v:textbox>
          </v:shape>
        </w:pict>
      </w:r>
    </w:p>
    <w:tbl>
      <w:tblPr>
        <w:tblStyle w:val="Grilledutableau"/>
        <w:tblW w:w="10553" w:type="dxa"/>
        <w:jc w:val="center"/>
        <w:tblLook w:val="04A0"/>
        <w:tblPrChange w:id="0" w:author="Adel Khelil" w:date="2024-08-09T08:34:00Z">
          <w:tblPr>
            <w:tblStyle w:val="Grilledutableau"/>
            <w:tblW w:w="10553" w:type="dxa"/>
            <w:jc w:val="center"/>
            <w:tblLook w:val="04A0"/>
          </w:tblPr>
        </w:tblPrChange>
      </w:tblPr>
      <w:tblGrid>
        <w:gridCol w:w="2689"/>
        <w:gridCol w:w="2693"/>
        <w:gridCol w:w="2174"/>
        <w:gridCol w:w="2997"/>
        <w:tblGridChange w:id="1">
          <w:tblGrid>
            <w:gridCol w:w="2922"/>
            <w:gridCol w:w="2367"/>
            <w:gridCol w:w="2267"/>
            <w:gridCol w:w="2997"/>
          </w:tblGrid>
        </w:tblGridChange>
      </w:tblGrid>
      <w:tr w:rsidR="006627F0" w:rsidRPr="006627F0" w:rsidTr="00693723">
        <w:trPr>
          <w:trHeight w:val="315"/>
          <w:jc w:val="center"/>
          <w:trPrChange w:id="2" w:author="Adel Khelil" w:date="2024-08-09T08:34:00Z">
            <w:trPr>
              <w:trHeight w:val="315"/>
              <w:jc w:val="center"/>
            </w:trPr>
          </w:trPrChange>
        </w:trPr>
        <w:tc>
          <w:tcPr>
            <w:tcW w:w="2689" w:type="dxa"/>
            <w:vAlign w:val="center"/>
            <w:tcPrChange w:id="3" w:author="Adel Khelil" w:date="2024-08-09T08:34:00Z">
              <w:tcPr>
                <w:tcW w:w="2922" w:type="dxa"/>
                <w:vAlign w:val="center"/>
              </w:tcPr>
            </w:tcPrChange>
          </w:tcPr>
          <w:p w:rsidR="006627F0" w:rsidRPr="006627F0" w:rsidRDefault="006627F0" w:rsidP="006627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Acte chirurgical</w:t>
            </w:r>
          </w:p>
        </w:tc>
        <w:tc>
          <w:tcPr>
            <w:tcW w:w="2693" w:type="dxa"/>
            <w:vAlign w:val="center"/>
            <w:tcPrChange w:id="4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RDefault="00104261" w:rsidP="006627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Molécule </w:t>
            </w:r>
          </w:p>
        </w:tc>
        <w:tc>
          <w:tcPr>
            <w:tcW w:w="2174" w:type="dxa"/>
            <w:vAlign w:val="center"/>
            <w:tcPrChange w:id="5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6627F0" w:rsidP="006627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Dose initiale</w:t>
            </w:r>
          </w:p>
        </w:tc>
        <w:tc>
          <w:tcPr>
            <w:tcW w:w="2997" w:type="dxa"/>
            <w:vAlign w:val="center"/>
            <w:tcPrChange w:id="6" w:author="Adel Khelil" w:date="2024-08-09T08:34:00Z">
              <w:tcPr>
                <w:tcW w:w="2997" w:type="dxa"/>
                <w:vAlign w:val="center"/>
              </w:tcPr>
            </w:tcPrChange>
          </w:tcPr>
          <w:p w:rsidR="006627F0" w:rsidRPr="006627F0" w:rsidDel="00234FD7" w:rsidRDefault="006627F0" w:rsidP="006627F0">
            <w:pPr>
              <w:jc w:val="center"/>
              <w:rPr>
                <w:del w:id="7" w:author="Adel Khelil" w:date="2024-08-09T08:40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27F0" w:rsidRPr="006627F0" w:rsidDel="00693723" w:rsidRDefault="006627F0" w:rsidP="006627F0">
            <w:pPr>
              <w:jc w:val="center"/>
              <w:rPr>
                <w:del w:id="8" w:author="Adel Khelil" w:date="2024-08-09T08:36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Réinjection et durée</w:t>
            </w:r>
          </w:p>
          <w:p w:rsidR="006627F0" w:rsidRPr="006627F0" w:rsidRDefault="006627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27F0" w:rsidRPr="006627F0" w:rsidTr="00693723">
        <w:trPr>
          <w:trHeight w:val="525"/>
          <w:jc w:val="center"/>
          <w:trPrChange w:id="9" w:author="Adel Khelil" w:date="2024-08-09T08:34:00Z">
            <w:trPr>
              <w:trHeight w:val="525"/>
              <w:jc w:val="center"/>
            </w:trPr>
          </w:trPrChange>
        </w:trPr>
        <w:tc>
          <w:tcPr>
            <w:tcW w:w="2689" w:type="dxa"/>
            <w:vMerge w:val="restart"/>
            <w:vAlign w:val="center"/>
            <w:tcPrChange w:id="10" w:author="Adel Khelil" w:date="2024-08-09T08:34:00Z">
              <w:tcPr>
                <w:tcW w:w="2922" w:type="dxa"/>
                <w:vMerge w:val="restart"/>
                <w:vAlign w:val="center"/>
              </w:tcPr>
            </w:tcPrChange>
          </w:tcPr>
          <w:p w:rsidR="006627F0" w:rsidRPr="006627F0" w:rsidDel="00693723" w:rsidRDefault="006627F0" w:rsidP="006627F0">
            <w:pPr>
              <w:rPr>
                <w:del w:id="11" w:author="Adel Khelil" w:date="2024-08-09T08:34:00Z"/>
                <w:rFonts w:ascii="Times New Roman" w:hAnsi="Times New Roman" w:cs="Times New Roman"/>
                <w:sz w:val="24"/>
                <w:szCs w:val="24"/>
              </w:rPr>
            </w:pPr>
          </w:p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Dérivation interne du LCR</w:t>
            </w:r>
          </w:p>
        </w:tc>
        <w:tc>
          <w:tcPr>
            <w:tcW w:w="2693" w:type="dxa"/>
            <w:vAlign w:val="center"/>
            <w:tcPrChange w:id="12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RDefault="00E92554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174" w:type="dxa"/>
            <w:vAlign w:val="center"/>
            <w:tcPrChange w:id="13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6627F0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2g IV lente</w:t>
            </w:r>
          </w:p>
        </w:tc>
        <w:tc>
          <w:tcPr>
            <w:tcW w:w="2997" w:type="dxa"/>
            <w:vAlign w:val="center"/>
            <w:tcPrChange w:id="14" w:author="Adel Khelil" w:date="2024-08-09T08:34:00Z">
              <w:tcPr>
                <w:tcW w:w="2997" w:type="dxa"/>
                <w:vAlign w:val="center"/>
              </w:tcPr>
            </w:tcPrChange>
          </w:tcPr>
          <w:p w:rsidR="00AC76AC" w:rsidDel="00C42A99" w:rsidRDefault="006627F0" w:rsidP="00C42A99">
            <w:pPr>
              <w:jc w:val="center"/>
              <w:rPr>
                <w:del w:id="15" w:author="Adel Khelil" w:date="2024-08-09T08:40:00Z"/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  <w:p w:rsidR="00C42A99" w:rsidRDefault="00C42A99">
            <w:pPr>
              <w:jc w:val="center"/>
              <w:rPr>
                <w:ins w:id="16" w:author="Adel Khelil" w:date="2024-08-09T08:49:00Z"/>
                <w:rFonts w:ascii="Times New Roman" w:hAnsi="Times New Roman" w:cs="Times New Roman"/>
                <w:sz w:val="24"/>
                <w:szCs w:val="24"/>
              </w:rPr>
            </w:pPr>
          </w:p>
          <w:p w:rsidR="007C2D31" w:rsidRDefault="00AC76AC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17" w:author="Adel Khelil" w:date="2024-08-09T08:49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(si durée &gt; 2h, réinjecter 1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</w:tr>
      <w:tr w:rsidR="006627F0" w:rsidRPr="006627F0" w:rsidTr="00693723">
        <w:trPr>
          <w:trHeight w:val="136"/>
          <w:jc w:val="center"/>
          <w:trPrChange w:id="18" w:author="Adel Khelil" w:date="2024-08-09T08:34:00Z">
            <w:trPr>
              <w:trHeight w:val="136"/>
              <w:jc w:val="center"/>
            </w:trPr>
          </w:trPrChange>
        </w:trPr>
        <w:tc>
          <w:tcPr>
            <w:tcW w:w="2689" w:type="dxa"/>
            <w:vMerge/>
            <w:vAlign w:val="center"/>
            <w:tcPrChange w:id="19" w:author="Adel Khelil" w:date="2024-08-09T08:34:00Z">
              <w:tcPr>
                <w:tcW w:w="2922" w:type="dxa"/>
                <w:vMerge/>
                <w:vAlign w:val="center"/>
              </w:tcPr>
            </w:tcPrChange>
          </w:tcPr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  <w:tcPrChange w:id="20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Del="00693723" w:rsidRDefault="007C2D31">
            <w:pPr>
              <w:rPr>
                <w:del w:id="21" w:author="Adel Khelil" w:date="2024-08-09T08:34:00Z"/>
                <w:rFonts w:ascii="Times New Roman" w:hAnsi="Times New Roman" w:cs="Times New Roman"/>
                <w:sz w:val="24"/>
                <w:szCs w:val="24"/>
              </w:rPr>
            </w:pPr>
            <w:r w:rsidRPr="007C2D31">
              <w:rPr>
                <w:rFonts w:ascii="Times New Roman" w:hAnsi="Times New Roman" w:cs="Times New Roman"/>
                <w:b/>
                <w:bCs/>
                <w:sz w:val="24"/>
                <w:szCs w:val="24"/>
                <w:rPrChange w:id="22" w:author="Adel Khelil" w:date="2024-08-09T08:58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Allergie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</w:p>
          <w:p w:rsidR="006627F0" w:rsidRPr="006627F0" w:rsidRDefault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="005370C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174" w:type="dxa"/>
            <w:vAlign w:val="center"/>
            <w:tcPrChange w:id="23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E92554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30mg/Kg/120 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</w:p>
        </w:tc>
        <w:tc>
          <w:tcPr>
            <w:tcW w:w="2997" w:type="dxa"/>
            <w:vAlign w:val="center"/>
            <w:tcPrChange w:id="24" w:author="Adel Khelil" w:date="2024-08-09T08:34:00Z">
              <w:tcPr>
                <w:tcW w:w="2997" w:type="dxa"/>
                <w:vAlign w:val="center"/>
              </w:tcPr>
            </w:tcPrChange>
          </w:tcPr>
          <w:p w:rsidR="006627F0" w:rsidRPr="006627F0" w:rsidRDefault="006627F0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e unique</w:t>
            </w:r>
          </w:p>
        </w:tc>
      </w:tr>
      <w:tr w:rsidR="00932352" w:rsidRPr="006627F0" w:rsidTr="00693723">
        <w:trPr>
          <w:trHeight w:val="262"/>
          <w:jc w:val="center"/>
          <w:trPrChange w:id="25" w:author="Adel Khelil" w:date="2024-08-09T08:34:00Z">
            <w:trPr>
              <w:trHeight w:val="262"/>
              <w:jc w:val="center"/>
            </w:trPr>
          </w:trPrChange>
        </w:trPr>
        <w:tc>
          <w:tcPr>
            <w:tcW w:w="2689" w:type="dxa"/>
            <w:shd w:val="clear" w:color="auto" w:fill="D9D9D9" w:themeFill="background1" w:themeFillShade="D9"/>
            <w:vAlign w:val="center"/>
            <w:tcPrChange w:id="26" w:author="Adel Khelil" w:date="2024-08-09T08:34:00Z">
              <w:tcPr>
                <w:tcW w:w="2922" w:type="dxa"/>
                <w:shd w:val="clear" w:color="auto" w:fill="D9D9D9" w:themeFill="background1" w:themeFillShade="D9"/>
                <w:vAlign w:val="center"/>
              </w:tcPr>
            </w:tcPrChange>
          </w:tcPr>
          <w:p w:rsidR="00932352" w:rsidRPr="00104261" w:rsidRDefault="00932352" w:rsidP="006627F0">
            <w:pPr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932352" w:rsidRDefault="00932352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61">
              <w:rPr>
                <w:rFonts w:ascii="Times New Roman" w:hAnsi="Times New Roman" w:cs="Times New Roman"/>
                <w:sz w:val="24"/>
                <w:szCs w:val="24"/>
              </w:rPr>
              <w:t>Dérivation externe du LCR</w:t>
            </w:r>
          </w:p>
          <w:p w:rsidR="00932352" w:rsidRPr="00104261" w:rsidRDefault="00932352" w:rsidP="006627F0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</w:tc>
        <w:tc>
          <w:tcPr>
            <w:tcW w:w="7864" w:type="dxa"/>
            <w:gridSpan w:val="3"/>
            <w:shd w:val="clear" w:color="auto" w:fill="D9D9D9" w:themeFill="background1" w:themeFillShade="D9"/>
            <w:vAlign w:val="center"/>
            <w:tcPrChange w:id="27" w:author="Adel Khelil" w:date="2024-08-09T08:34:00Z">
              <w:tcPr>
                <w:tcW w:w="7631" w:type="dxa"/>
                <w:gridSpan w:val="3"/>
                <w:shd w:val="clear" w:color="auto" w:fill="D9D9D9" w:themeFill="background1" w:themeFillShade="D9"/>
                <w:vAlign w:val="center"/>
              </w:tcPr>
            </w:tcPrChange>
          </w:tcPr>
          <w:p w:rsidR="00932352" w:rsidRPr="00AC76AC" w:rsidRDefault="00932352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4261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</w:tc>
      </w:tr>
      <w:tr w:rsidR="006627F0" w:rsidRPr="006627F0" w:rsidTr="00693723">
        <w:trPr>
          <w:trHeight w:val="525"/>
          <w:jc w:val="center"/>
          <w:trPrChange w:id="28" w:author="Adel Khelil" w:date="2024-08-09T08:34:00Z">
            <w:trPr>
              <w:trHeight w:val="525"/>
              <w:jc w:val="center"/>
            </w:trPr>
          </w:trPrChange>
        </w:trPr>
        <w:tc>
          <w:tcPr>
            <w:tcW w:w="2689" w:type="dxa"/>
            <w:vMerge w:val="restart"/>
            <w:vAlign w:val="center"/>
            <w:tcPrChange w:id="29" w:author="Adel Khelil" w:date="2024-08-09T08:34:00Z">
              <w:tcPr>
                <w:tcW w:w="2922" w:type="dxa"/>
                <w:vMerge w:val="restart"/>
                <w:vAlign w:val="center"/>
              </w:tcPr>
            </w:tcPrChange>
          </w:tcPr>
          <w:p w:rsid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Craniotomie</w:t>
            </w:r>
          </w:p>
          <w:p w:rsidR="002646F9" w:rsidRPr="006627F0" w:rsidRDefault="002646F9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Chirurgie endoscopique du système ventriculaire</w:t>
            </w:r>
          </w:p>
        </w:tc>
        <w:tc>
          <w:tcPr>
            <w:tcW w:w="2693" w:type="dxa"/>
            <w:vAlign w:val="center"/>
            <w:tcPrChange w:id="30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174" w:type="dxa"/>
            <w:vAlign w:val="center"/>
            <w:tcPrChange w:id="31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6627F0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2 g IV lente</w:t>
            </w:r>
          </w:p>
        </w:tc>
        <w:tc>
          <w:tcPr>
            <w:tcW w:w="2997" w:type="dxa"/>
            <w:vAlign w:val="center"/>
            <w:tcPrChange w:id="32" w:author="Adel Khelil" w:date="2024-08-09T08:34:00Z">
              <w:tcPr>
                <w:tcW w:w="2997" w:type="dxa"/>
                <w:vAlign w:val="center"/>
              </w:tcPr>
            </w:tcPrChange>
          </w:tcPr>
          <w:p w:rsidR="007C2D31" w:rsidRDefault="006627F0" w:rsidP="007C2D31">
            <w:pPr>
              <w:jc w:val="center"/>
              <w:rPr>
                <w:del w:id="33" w:author="Adel Khelil" w:date="2024-08-09T08:40:00Z"/>
                <w:rFonts w:ascii="Times New Roman" w:hAnsi="Times New Roman" w:cs="Times New Roman"/>
                <w:sz w:val="24"/>
                <w:szCs w:val="24"/>
              </w:rPr>
              <w:pPrChange w:id="34" w:author="Adel Khelil" w:date="2024-08-09T08:49:00Z">
                <w:pPr>
                  <w:spacing w:after="200" w:line="276" w:lineRule="auto"/>
                  <w:jc w:val="both"/>
                </w:pPr>
              </w:pPrChange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  <w:p w:rsidR="00234FD7" w:rsidRDefault="00234FD7">
            <w:pPr>
              <w:jc w:val="center"/>
              <w:rPr>
                <w:ins w:id="35" w:author="Adel Khelil" w:date="2024-08-09T08:47:00Z"/>
                <w:rFonts w:ascii="Times New Roman" w:hAnsi="Times New Roman" w:cs="Times New Roman"/>
                <w:sz w:val="24"/>
                <w:szCs w:val="24"/>
              </w:rPr>
            </w:pPr>
          </w:p>
          <w:p w:rsidR="007C2D31" w:rsidRDefault="00AC76AC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36" w:author="Adel Khelil" w:date="2024-08-09T08:47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(si durée &gt; 4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>h,réinject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 1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</w:tr>
      <w:tr w:rsidR="006627F0" w:rsidRPr="006627F0" w:rsidTr="00693723">
        <w:trPr>
          <w:trHeight w:val="136"/>
          <w:jc w:val="center"/>
          <w:trPrChange w:id="37" w:author="Adel Khelil" w:date="2024-08-09T08:34:00Z">
            <w:trPr>
              <w:trHeight w:val="136"/>
              <w:jc w:val="center"/>
            </w:trPr>
          </w:trPrChange>
        </w:trPr>
        <w:tc>
          <w:tcPr>
            <w:tcW w:w="2689" w:type="dxa"/>
            <w:vMerge/>
            <w:vAlign w:val="center"/>
            <w:tcPrChange w:id="38" w:author="Adel Khelil" w:date="2024-08-09T08:34:00Z">
              <w:tcPr>
                <w:tcW w:w="2922" w:type="dxa"/>
                <w:vMerge/>
                <w:vAlign w:val="center"/>
              </w:tcPr>
            </w:tcPrChange>
          </w:tcPr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  <w:tcPrChange w:id="39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Del="00693723" w:rsidRDefault="007C2D31">
            <w:pPr>
              <w:rPr>
                <w:del w:id="40" w:author="Adel Khelil" w:date="2024-08-09T08:35:00Z"/>
                <w:rFonts w:ascii="Times New Roman" w:hAnsi="Times New Roman" w:cs="Times New Roman"/>
                <w:sz w:val="24"/>
                <w:szCs w:val="24"/>
              </w:rPr>
            </w:pPr>
            <w:r w:rsidRPr="007C2D31">
              <w:rPr>
                <w:rFonts w:ascii="Times New Roman" w:hAnsi="Times New Roman" w:cs="Times New Roman"/>
                <w:b/>
                <w:bCs/>
                <w:sz w:val="24"/>
                <w:szCs w:val="24"/>
                <w:rPrChange w:id="41" w:author="Adel Khelil" w:date="2024-08-09T08:58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Allergie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</w:p>
          <w:p w:rsidR="006627F0" w:rsidRPr="006627F0" w:rsidRDefault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="005370C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174" w:type="dxa"/>
            <w:vAlign w:val="center"/>
            <w:tcPrChange w:id="42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E92554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mg/Kg/120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min</w:t>
            </w:r>
          </w:p>
        </w:tc>
        <w:tc>
          <w:tcPr>
            <w:tcW w:w="2997" w:type="dxa"/>
            <w:vAlign w:val="center"/>
            <w:tcPrChange w:id="43" w:author="Adel Khelil" w:date="2024-08-09T08:34:00Z">
              <w:tcPr>
                <w:tcW w:w="2997" w:type="dxa"/>
                <w:vAlign w:val="center"/>
              </w:tcPr>
            </w:tcPrChange>
          </w:tcPr>
          <w:p w:rsidR="006627F0" w:rsidRPr="006627F0" w:rsidRDefault="006627F0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e unique</w:t>
            </w:r>
          </w:p>
        </w:tc>
      </w:tr>
      <w:tr w:rsidR="006627F0" w:rsidRPr="006627F0" w:rsidTr="00693723">
        <w:trPr>
          <w:trHeight w:val="525"/>
          <w:jc w:val="center"/>
          <w:trPrChange w:id="44" w:author="Adel Khelil" w:date="2024-08-09T08:34:00Z">
            <w:trPr>
              <w:trHeight w:val="525"/>
              <w:jc w:val="center"/>
            </w:trPr>
          </w:trPrChange>
        </w:trPr>
        <w:tc>
          <w:tcPr>
            <w:tcW w:w="2689" w:type="dxa"/>
            <w:vMerge w:val="restart"/>
            <w:vAlign w:val="center"/>
            <w:tcPrChange w:id="45" w:author="Adel Khelil" w:date="2024-08-09T08:34:00Z">
              <w:tcPr>
                <w:tcW w:w="2922" w:type="dxa"/>
                <w:vMerge w:val="restart"/>
                <w:vAlign w:val="center"/>
              </w:tcPr>
            </w:tcPrChange>
          </w:tcPr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Neurochirurgie par voies </w:t>
            </w:r>
          </w:p>
          <w:p w:rsidR="006627F0" w:rsidRPr="006627F0" w:rsidRDefault="00234FD7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ins w:id="46" w:author="Adel Khelil" w:date="2024-08-09T08:39:00Z">
              <w:r>
                <w:rPr>
                  <w:rFonts w:ascii="Times New Roman" w:hAnsi="Times New Roman" w:cs="Times New Roman"/>
                  <w:sz w:val="24"/>
                  <w:szCs w:val="24"/>
                </w:rPr>
                <w:t>t</w:t>
              </w:r>
            </w:ins>
            <w:del w:id="47" w:author="Adel Khelil" w:date="2024-08-09T08:39:00Z">
              <w:r w:rsidR="00AC76AC" w:rsidDel="00234FD7">
                <w:rPr>
                  <w:rFonts w:ascii="Times New Roman" w:hAnsi="Times New Roman" w:cs="Times New Roman"/>
                  <w:sz w:val="24"/>
                  <w:szCs w:val="24"/>
                </w:rPr>
                <w:delText>T</w:delText>
              </w:r>
            </w:del>
            <w:r w:rsidR="006627F0">
              <w:rPr>
                <w:rFonts w:ascii="Times New Roman" w:hAnsi="Times New Roman" w:cs="Times New Roman"/>
                <w:sz w:val="24"/>
                <w:szCs w:val="24"/>
              </w:rPr>
              <w:t>rans</w:t>
            </w:r>
            <w:r w:rsidR="00AC76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sphénoïdale et </w:t>
            </w:r>
          </w:p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trans-labyrinthique</w:t>
            </w:r>
          </w:p>
        </w:tc>
        <w:tc>
          <w:tcPr>
            <w:tcW w:w="2693" w:type="dxa"/>
            <w:vAlign w:val="center"/>
            <w:tcPrChange w:id="48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174" w:type="dxa"/>
            <w:vAlign w:val="center"/>
            <w:tcPrChange w:id="49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6627F0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2 g IV lente</w:t>
            </w:r>
          </w:p>
        </w:tc>
        <w:tc>
          <w:tcPr>
            <w:tcW w:w="2997" w:type="dxa"/>
            <w:vAlign w:val="center"/>
            <w:tcPrChange w:id="50" w:author="Adel Khelil" w:date="2024-08-09T08:34:00Z">
              <w:tcPr>
                <w:tcW w:w="2997" w:type="dxa"/>
                <w:vAlign w:val="center"/>
              </w:tcPr>
            </w:tcPrChange>
          </w:tcPr>
          <w:p w:rsidR="007C2D31" w:rsidRDefault="006627F0" w:rsidP="007C2D31">
            <w:pPr>
              <w:jc w:val="center"/>
              <w:rPr>
                <w:del w:id="51" w:author="Adel Khelil" w:date="2024-08-09T08:40:00Z"/>
                <w:rFonts w:ascii="Times New Roman" w:hAnsi="Times New Roman" w:cs="Times New Roman"/>
                <w:sz w:val="24"/>
                <w:szCs w:val="24"/>
              </w:rPr>
              <w:pPrChange w:id="52" w:author="Adel Khelil" w:date="2024-08-09T08:50:00Z">
                <w:pPr>
                  <w:spacing w:after="200" w:line="276" w:lineRule="auto"/>
                  <w:jc w:val="both"/>
                </w:pPr>
              </w:pPrChange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  <w:p w:rsidR="00234FD7" w:rsidRDefault="00234FD7">
            <w:pPr>
              <w:jc w:val="center"/>
              <w:rPr>
                <w:ins w:id="53" w:author="Adel Khelil" w:date="2024-08-09T08:48:00Z"/>
                <w:rFonts w:ascii="Times New Roman" w:hAnsi="Times New Roman" w:cs="Times New Roman"/>
                <w:sz w:val="24"/>
                <w:szCs w:val="24"/>
              </w:rPr>
            </w:pPr>
          </w:p>
          <w:p w:rsidR="007C2D31" w:rsidRDefault="00AC76AC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54" w:author="Adel Khelil" w:date="2024-08-09T08:48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(si durée &gt; 4h, réinjecter 1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</w:tr>
      <w:tr w:rsidR="006627F0" w:rsidRPr="006627F0" w:rsidTr="00693723">
        <w:trPr>
          <w:trHeight w:val="136"/>
          <w:jc w:val="center"/>
          <w:trPrChange w:id="55" w:author="Adel Khelil" w:date="2024-08-09T08:34:00Z">
            <w:trPr>
              <w:trHeight w:val="136"/>
              <w:jc w:val="center"/>
            </w:trPr>
          </w:trPrChange>
        </w:trPr>
        <w:tc>
          <w:tcPr>
            <w:tcW w:w="2689" w:type="dxa"/>
            <w:vMerge/>
            <w:vAlign w:val="center"/>
            <w:tcPrChange w:id="56" w:author="Adel Khelil" w:date="2024-08-09T08:34:00Z">
              <w:tcPr>
                <w:tcW w:w="2922" w:type="dxa"/>
                <w:vMerge/>
                <w:vAlign w:val="center"/>
              </w:tcPr>
            </w:tcPrChange>
          </w:tcPr>
          <w:p w:rsidR="006627F0" w:rsidRPr="006627F0" w:rsidRDefault="006627F0" w:rsidP="0066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  <w:tcPrChange w:id="57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Del="00693723" w:rsidRDefault="007C2D31">
            <w:pPr>
              <w:rPr>
                <w:del w:id="58" w:author="Adel Khelil" w:date="2024-08-09T08:35:00Z"/>
                <w:rFonts w:ascii="Times New Roman" w:hAnsi="Times New Roman" w:cs="Times New Roman"/>
                <w:sz w:val="24"/>
                <w:szCs w:val="24"/>
              </w:rPr>
            </w:pPr>
            <w:r w:rsidRPr="007C2D31">
              <w:rPr>
                <w:rFonts w:ascii="Times New Roman" w:hAnsi="Times New Roman" w:cs="Times New Roman"/>
                <w:b/>
                <w:bCs/>
                <w:sz w:val="24"/>
                <w:szCs w:val="24"/>
                <w:rPrChange w:id="59" w:author="Adel Khelil" w:date="2024-08-09T08:58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Allergie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</w:p>
          <w:p w:rsidR="006627F0" w:rsidRPr="006627F0" w:rsidRDefault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="005370C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174" w:type="dxa"/>
            <w:vAlign w:val="center"/>
            <w:tcPrChange w:id="60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E92554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mg/Kg/120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min</w:t>
            </w:r>
          </w:p>
        </w:tc>
        <w:tc>
          <w:tcPr>
            <w:tcW w:w="2997" w:type="dxa"/>
            <w:vAlign w:val="center"/>
            <w:tcPrChange w:id="61" w:author="Adel Khelil" w:date="2024-08-09T08:34:00Z">
              <w:tcPr>
                <w:tcW w:w="2997" w:type="dxa"/>
                <w:vAlign w:val="center"/>
              </w:tcPr>
            </w:tcPrChange>
          </w:tcPr>
          <w:p w:rsidR="006627F0" w:rsidRPr="006627F0" w:rsidRDefault="00AC76AC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>e unique</w:t>
            </w:r>
          </w:p>
        </w:tc>
      </w:tr>
      <w:tr w:rsidR="006627F0" w:rsidRPr="006627F0" w:rsidTr="00693723">
        <w:trPr>
          <w:trHeight w:val="513"/>
          <w:jc w:val="center"/>
          <w:trPrChange w:id="62" w:author="Adel Khelil" w:date="2024-08-09T08:34:00Z">
            <w:trPr>
              <w:trHeight w:val="513"/>
              <w:jc w:val="center"/>
            </w:trPr>
          </w:trPrChange>
        </w:trPr>
        <w:tc>
          <w:tcPr>
            <w:tcW w:w="2689" w:type="dxa"/>
            <w:vMerge w:val="restart"/>
            <w:vAlign w:val="center"/>
            <w:tcPrChange w:id="63" w:author="Adel Khelil" w:date="2024-08-09T08:34:00Z">
              <w:tcPr>
                <w:tcW w:w="2922" w:type="dxa"/>
                <w:vMerge w:val="restart"/>
                <w:vAlign w:val="center"/>
              </w:tcPr>
            </w:tcPrChange>
          </w:tcPr>
          <w:p w:rsidR="006627F0" w:rsidRPr="006627F0" w:rsidDel="00234FD7" w:rsidRDefault="006627F0" w:rsidP="006627F0">
            <w:pPr>
              <w:rPr>
                <w:del w:id="64" w:author="Adel Khelil" w:date="2024-08-09T08:39:00Z"/>
                <w:rFonts w:ascii="Times New Roman" w:hAnsi="Times New Roman" w:cs="Times New Roman"/>
                <w:sz w:val="24"/>
                <w:szCs w:val="24"/>
              </w:rPr>
            </w:pPr>
          </w:p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Chirurgie du rachis</w:t>
            </w:r>
          </w:p>
        </w:tc>
        <w:tc>
          <w:tcPr>
            <w:tcW w:w="2693" w:type="dxa"/>
            <w:vAlign w:val="center"/>
            <w:tcPrChange w:id="65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174" w:type="dxa"/>
            <w:vAlign w:val="center"/>
            <w:tcPrChange w:id="66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6627F0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2 g IV lente</w:t>
            </w:r>
          </w:p>
        </w:tc>
        <w:tc>
          <w:tcPr>
            <w:tcW w:w="2997" w:type="dxa"/>
            <w:vAlign w:val="center"/>
            <w:tcPrChange w:id="67" w:author="Adel Khelil" w:date="2024-08-09T08:34:00Z">
              <w:tcPr>
                <w:tcW w:w="2997" w:type="dxa"/>
                <w:vAlign w:val="center"/>
              </w:tcPr>
            </w:tcPrChange>
          </w:tcPr>
          <w:p w:rsidR="007C2D31" w:rsidRDefault="006627F0" w:rsidP="007C2D31">
            <w:pPr>
              <w:jc w:val="center"/>
              <w:rPr>
                <w:ins w:id="68" w:author="Adel Khelil" w:date="2024-08-09T08:48:00Z"/>
                <w:rFonts w:ascii="Times New Roman" w:hAnsi="Times New Roman" w:cs="Times New Roman"/>
                <w:sz w:val="24"/>
                <w:szCs w:val="24"/>
              </w:rPr>
              <w:pPrChange w:id="69" w:author="Adel Khelil" w:date="2024-08-09T08:50:00Z">
                <w:pPr>
                  <w:spacing w:after="200" w:line="276" w:lineRule="auto"/>
                  <w:jc w:val="both"/>
                </w:pPr>
              </w:pPrChange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  <w:p w:rsidR="007C2D31" w:rsidRDefault="007C2D31" w:rsidP="007C2D31">
            <w:pPr>
              <w:jc w:val="both"/>
              <w:rPr>
                <w:del w:id="70" w:author="Adel Khelil" w:date="2024-08-09T08:40:00Z"/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4"/>
                <w:szCs w:val="24"/>
              </w:rPr>
              <w:pPrChange w:id="71" w:author="Adel Khelil" w:date="2024-08-09T08:48:00Z">
                <w:pPr>
                  <w:keepNext/>
                  <w:keepLines/>
                  <w:spacing w:before="480" w:line="276" w:lineRule="auto"/>
                  <w:jc w:val="center"/>
                  <w:outlineLvl w:val="0"/>
                </w:pPr>
              </w:pPrChange>
            </w:pPr>
          </w:p>
          <w:p w:rsidR="007C2D31" w:rsidRDefault="00AC76AC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72" w:author="Adel Khelil" w:date="2024-08-09T08:48:00Z">
                <w:pPr>
                  <w:spacing w:after="200" w:line="276" w:lineRule="auto"/>
                  <w:jc w:val="center"/>
                </w:pPr>
              </w:pPrChange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(si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durée &gt; 4</w:t>
            </w:r>
            <w:ins w:id="73" w:author="Adel Khelil" w:date="2024-08-09T08:38:00Z">
              <w:r w:rsidR="00234FD7">
                <w:rPr>
                  <w:rFonts w:ascii="Times New Roman" w:hAnsi="Times New Roman" w:cs="Times New Roman"/>
                  <w:sz w:val="24"/>
                  <w:szCs w:val="24"/>
                </w:rPr>
                <w:t xml:space="preserve"> h</w:t>
              </w:r>
            </w:ins>
            <w:del w:id="74" w:author="Adel Khelil" w:date="2024-08-09T08:37:00Z">
              <w:r w:rsidDel="00693723">
                <w:rPr>
                  <w:rFonts w:ascii="Times New Roman" w:hAnsi="Times New Roman" w:cs="Times New Roman"/>
                  <w:sz w:val="24"/>
                  <w:szCs w:val="24"/>
                </w:rPr>
                <w:delText>h</w:delText>
              </w:r>
            </w:del>
            <w:r>
              <w:rPr>
                <w:rFonts w:ascii="Times New Roman" w:hAnsi="Times New Roman" w:cs="Times New Roman"/>
                <w:sz w:val="24"/>
                <w:szCs w:val="24"/>
              </w:rPr>
              <w:t>, réinjecter 1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</w:tr>
      <w:tr w:rsidR="006627F0" w:rsidRPr="006627F0" w:rsidTr="00693723">
        <w:trPr>
          <w:trHeight w:val="136"/>
          <w:jc w:val="center"/>
          <w:trPrChange w:id="75" w:author="Adel Khelil" w:date="2024-08-09T08:34:00Z">
            <w:trPr>
              <w:trHeight w:val="136"/>
              <w:jc w:val="center"/>
            </w:trPr>
          </w:trPrChange>
        </w:trPr>
        <w:tc>
          <w:tcPr>
            <w:tcW w:w="2689" w:type="dxa"/>
            <w:vMerge/>
            <w:vAlign w:val="center"/>
            <w:tcPrChange w:id="76" w:author="Adel Khelil" w:date="2024-08-09T08:34:00Z">
              <w:tcPr>
                <w:tcW w:w="2922" w:type="dxa"/>
                <w:vMerge/>
                <w:vAlign w:val="center"/>
              </w:tcPr>
            </w:tcPrChange>
          </w:tcPr>
          <w:p w:rsidR="006627F0" w:rsidRPr="006627F0" w:rsidRDefault="006627F0" w:rsidP="0066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  <w:tcPrChange w:id="77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Del="00693723" w:rsidRDefault="007C2D31">
            <w:pPr>
              <w:rPr>
                <w:del w:id="78" w:author="Adel Khelil" w:date="2024-08-09T08:35:00Z"/>
                <w:rFonts w:ascii="Times New Roman" w:hAnsi="Times New Roman" w:cs="Times New Roman"/>
                <w:sz w:val="24"/>
                <w:szCs w:val="24"/>
              </w:rPr>
            </w:pPr>
            <w:r w:rsidRPr="007C2D31">
              <w:rPr>
                <w:rFonts w:ascii="Times New Roman" w:hAnsi="Times New Roman" w:cs="Times New Roman"/>
                <w:b/>
                <w:bCs/>
                <w:sz w:val="24"/>
                <w:szCs w:val="24"/>
                <w:rPrChange w:id="79" w:author="Adel Khelil" w:date="2024-08-09T08:58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Allergie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</w:p>
          <w:p w:rsidR="006627F0" w:rsidRPr="006627F0" w:rsidRDefault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ins w:id="80" w:author="Adel Khelil" w:date="2024-08-09T08:37:00Z">
              <w:r w:rsidR="00693723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ins>
            <w:del w:id="81" w:author="Adel Khelil" w:date="2024-08-09T08:37:00Z">
              <w:r w:rsidR="005370C8" w:rsidDel="00693723">
                <w:rPr>
                  <w:rFonts w:ascii="Times New Roman" w:hAnsi="Times New Roman" w:cs="Times New Roman"/>
                  <w:sz w:val="24"/>
                  <w:szCs w:val="24"/>
                </w:rPr>
                <w:delText>*</w:delText>
              </w:r>
            </w:del>
          </w:p>
        </w:tc>
        <w:tc>
          <w:tcPr>
            <w:tcW w:w="2174" w:type="dxa"/>
            <w:vAlign w:val="center"/>
            <w:tcPrChange w:id="82" w:author="Adel Khelil" w:date="2024-08-09T08:34:00Z">
              <w:tcPr>
                <w:tcW w:w="2267" w:type="dxa"/>
                <w:vAlign w:val="center"/>
              </w:tcPr>
            </w:tcPrChange>
          </w:tcPr>
          <w:p w:rsidR="00AC76AC" w:rsidRPr="00C52F13" w:rsidDel="00693723" w:rsidRDefault="00AC76AC" w:rsidP="00104261">
            <w:pPr>
              <w:jc w:val="center"/>
              <w:rPr>
                <w:del w:id="83" w:author="Adel Khelil" w:date="2024-08-09T08:37:00Z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627F0" w:rsidRPr="00C52F13" w:rsidDel="00693723" w:rsidRDefault="00E92554" w:rsidP="00E92554">
            <w:pPr>
              <w:rPr>
                <w:del w:id="84" w:author="Adel Khelil" w:date="2024-08-09T08:37:00Z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 mg/Kg/120 </w:t>
            </w:r>
            <w:r w:rsidR="006627F0" w:rsidRPr="00C52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</w:p>
          <w:p w:rsidR="007C2D31" w:rsidRDefault="007C2D31" w:rsidP="007C2D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pPrChange w:id="85" w:author="Adel Khelil" w:date="2024-08-09T08:37:00Z">
                <w:pPr>
                  <w:spacing w:after="200" w:line="276" w:lineRule="auto"/>
                  <w:jc w:val="center"/>
                </w:pPr>
              </w:pPrChange>
            </w:pPr>
          </w:p>
        </w:tc>
        <w:tc>
          <w:tcPr>
            <w:tcW w:w="2997" w:type="dxa"/>
            <w:vAlign w:val="center"/>
            <w:tcPrChange w:id="86" w:author="Adel Khelil" w:date="2024-08-09T08:34:00Z">
              <w:tcPr>
                <w:tcW w:w="2997" w:type="dxa"/>
                <w:vAlign w:val="center"/>
              </w:tcPr>
            </w:tcPrChange>
          </w:tcPr>
          <w:p w:rsidR="00693723" w:rsidRPr="00C52F13" w:rsidDel="00693723" w:rsidRDefault="00693723">
            <w:pPr>
              <w:jc w:val="center"/>
              <w:rPr>
                <w:del w:id="87" w:author="Adel Khelil" w:date="2024-08-09T08:37:00Z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627F0" w:rsidRPr="006627F0" w:rsidRDefault="00AC7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</w:tc>
      </w:tr>
      <w:tr w:rsidR="006627F0" w:rsidRPr="006627F0" w:rsidTr="00693723">
        <w:trPr>
          <w:trHeight w:val="525"/>
          <w:jc w:val="center"/>
          <w:trPrChange w:id="88" w:author="Adel Khelil" w:date="2024-08-09T08:34:00Z">
            <w:trPr>
              <w:trHeight w:val="525"/>
              <w:jc w:val="center"/>
            </w:trPr>
          </w:trPrChange>
        </w:trPr>
        <w:tc>
          <w:tcPr>
            <w:tcW w:w="2689" w:type="dxa"/>
            <w:vMerge w:val="restart"/>
            <w:vAlign w:val="center"/>
            <w:tcPrChange w:id="89" w:author="Adel Khelil" w:date="2024-08-09T08:34:00Z">
              <w:tcPr>
                <w:tcW w:w="2922" w:type="dxa"/>
                <w:vMerge w:val="restart"/>
                <w:vAlign w:val="center"/>
              </w:tcPr>
            </w:tcPrChange>
          </w:tcPr>
          <w:p w:rsidR="006627F0" w:rsidRPr="006627F0" w:rsidRDefault="006627F0" w:rsidP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Plaie</w:t>
            </w:r>
            <w:r w:rsidR="00037C6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crânio-cérébrales </w:t>
            </w:r>
          </w:p>
        </w:tc>
        <w:tc>
          <w:tcPr>
            <w:tcW w:w="2693" w:type="dxa"/>
            <w:vAlign w:val="center"/>
            <w:tcPrChange w:id="90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RDefault="006627F0" w:rsidP="00AC7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C76AC"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AC76AC">
              <w:rPr>
                <w:rFonts w:ascii="Times New Roman" w:hAnsi="Times New Roman" w:cs="Times New Roman"/>
                <w:sz w:val="24"/>
                <w:szCs w:val="24"/>
              </w:rPr>
              <w:t xml:space="preserve">acide clavulanique </w:t>
            </w:r>
          </w:p>
        </w:tc>
        <w:tc>
          <w:tcPr>
            <w:tcW w:w="2174" w:type="dxa"/>
            <w:vAlign w:val="center"/>
            <w:tcPrChange w:id="91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6627F0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2g IV lente</w:t>
            </w:r>
          </w:p>
        </w:tc>
        <w:tc>
          <w:tcPr>
            <w:tcW w:w="2997" w:type="dxa"/>
            <w:vAlign w:val="center"/>
            <w:tcPrChange w:id="92" w:author="Adel Khelil" w:date="2024-08-09T08:34:00Z">
              <w:tcPr>
                <w:tcW w:w="2997" w:type="dxa"/>
                <w:vAlign w:val="center"/>
              </w:tcPr>
            </w:tcPrChange>
          </w:tcPr>
          <w:p w:rsidR="006627F0" w:rsidRPr="006627F0" w:rsidRDefault="0066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2g toutes les 8h</w:t>
            </w:r>
          </w:p>
          <w:p w:rsidR="006627F0" w:rsidRPr="006627F0" w:rsidRDefault="0066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48h maximum</w:t>
            </w:r>
          </w:p>
        </w:tc>
      </w:tr>
      <w:tr w:rsidR="006627F0" w:rsidRPr="006627F0" w:rsidTr="00693723">
        <w:trPr>
          <w:trHeight w:val="136"/>
          <w:jc w:val="center"/>
          <w:trPrChange w:id="93" w:author="Adel Khelil" w:date="2024-08-09T08:34:00Z">
            <w:trPr>
              <w:trHeight w:val="136"/>
              <w:jc w:val="center"/>
            </w:trPr>
          </w:trPrChange>
        </w:trPr>
        <w:tc>
          <w:tcPr>
            <w:tcW w:w="2689" w:type="dxa"/>
            <w:vMerge/>
            <w:vAlign w:val="center"/>
            <w:tcPrChange w:id="94" w:author="Adel Khelil" w:date="2024-08-09T08:34:00Z">
              <w:tcPr>
                <w:tcW w:w="2922" w:type="dxa"/>
                <w:vMerge/>
                <w:vAlign w:val="center"/>
              </w:tcPr>
            </w:tcPrChange>
          </w:tcPr>
          <w:p w:rsidR="006627F0" w:rsidRPr="006627F0" w:rsidRDefault="006627F0" w:rsidP="0066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  <w:tcPrChange w:id="95" w:author="Adel Khelil" w:date="2024-08-09T08:34:00Z">
              <w:tcPr>
                <w:tcW w:w="2367" w:type="dxa"/>
                <w:vAlign w:val="center"/>
              </w:tcPr>
            </w:tcPrChange>
          </w:tcPr>
          <w:p w:rsidR="006627F0" w:rsidRPr="006627F0" w:rsidDel="00693723" w:rsidRDefault="007C2D31">
            <w:pPr>
              <w:rPr>
                <w:del w:id="96" w:author="Adel Khelil" w:date="2024-08-09T08:35:00Z"/>
                <w:rFonts w:ascii="Times New Roman" w:hAnsi="Times New Roman" w:cs="Times New Roman"/>
                <w:sz w:val="24"/>
                <w:szCs w:val="24"/>
              </w:rPr>
            </w:pPr>
            <w:r w:rsidRPr="007C2D31">
              <w:rPr>
                <w:rFonts w:ascii="Times New Roman" w:hAnsi="Times New Roman" w:cs="Times New Roman"/>
                <w:b/>
                <w:bCs/>
                <w:sz w:val="24"/>
                <w:szCs w:val="24"/>
                <w:rPrChange w:id="97" w:author="Adel Khelil" w:date="2024-08-09T08:58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Allergie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</w:p>
          <w:p w:rsidR="006627F0" w:rsidRPr="006627F0" w:rsidRDefault="0066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="005370C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174" w:type="dxa"/>
            <w:vAlign w:val="center"/>
            <w:tcPrChange w:id="98" w:author="Adel Khelil" w:date="2024-08-09T08:34:00Z">
              <w:tcPr>
                <w:tcW w:w="2267" w:type="dxa"/>
                <w:vAlign w:val="center"/>
              </w:tcPr>
            </w:tcPrChange>
          </w:tcPr>
          <w:p w:rsidR="006627F0" w:rsidRPr="006627F0" w:rsidRDefault="00E92554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mg/Kg/120</w:t>
            </w:r>
            <w:r w:rsidR="006627F0"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min</w:t>
            </w:r>
          </w:p>
        </w:tc>
        <w:tc>
          <w:tcPr>
            <w:tcW w:w="2997" w:type="dxa"/>
            <w:vAlign w:val="center"/>
            <w:tcPrChange w:id="99" w:author="Adel Khelil" w:date="2024-08-09T08:34:00Z">
              <w:tcPr>
                <w:tcW w:w="2997" w:type="dxa"/>
                <w:vAlign w:val="center"/>
              </w:tcPr>
            </w:tcPrChange>
          </w:tcPr>
          <w:p w:rsidR="006627F0" w:rsidRPr="006627F0" w:rsidRDefault="0066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30mg/kg/jour</w:t>
            </w:r>
          </w:p>
          <w:p w:rsidR="006627F0" w:rsidRPr="006627F0" w:rsidRDefault="0066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48h maximum</w:t>
            </w:r>
          </w:p>
        </w:tc>
      </w:tr>
      <w:tr w:rsidR="002646F9" w:rsidRPr="006627F0" w:rsidTr="00693723">
        <w:trPr>
          <w:trHeight w:val="537"/>
          <w:jc w:val="center"/>
          <w:trPrChange w:id="100" w:author="Adel Khelil" w:date="2024-08-09T08:34:00Z">
            <w:trPr>
              <w:trHeight w:val="537"/>
              <w:jc w:val="center"/>
            </w:trPr>
          </w:trPrChange>
        </w:trPr>
        <w:tc>
          <w:tcPr>
            <w:tcW w:w="2689" w:type="dxa"/>
            <w:shd w:val="clear" w:color="auto" w:fill="D9D9D9" w:themeFill="background1" w:themeFillShade="D9"/>
            <w:vAlign w:val="center"/>
            <w:tcPrChange w:id="101" w:author="Adel Khelil" w:date="2024-08-09T08:34:00Z">
              <w:tcPr>
                <w:tcW w:w="2922" w:type="dxa"/>
                <w:shd w:val="clear" w:color="auto" w:fill="D9D9D9" w:themeFill="background1" w:themeFillShade="D9"/>
                <w:vAlign w:val="center"/>
              </w:tcPr>
            </w:tcPrChange>
          </w:tcPr>
          <w:p w:rsidR="002646F9" w:rsidRPr="006627F0" w:rsidRDefault="002646F9" w:rsidP="0066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Abords stéréotaxiques</w:t>
            </w:r>
          </w:p>
        </w:tc>
        <w:tc>
          <w:tcPr>
            <w:tcW w:w="7864" w:type="dxa"/>
            <w:gridSpan w:val="3"/>
            <w:shd w:val="clear" w:color="auto" w:fill="D9D9D9" w:themeFill="background1" w:themeFillShade="D9"/>
            <w:vAlign w:val="center"/>
            <w:tcPrChange w:id="102" w:author="Adel Khelil" w:date="2024-08-09T08:34:00Z">
              <w:tcPr>
                <w:tcW w:w="7631" w:type="dxa"/>
                <w:gridSpan w:val="3"/>
                <w:shd w:val="clear" w:color="auto" w:fill="D9D9D9" w:themeFill="background1" w:themeFillShade="D9"/>
                <w:vAlign w:val="center"/>
              </w:tcPr>
            </w:tcPrChange>
          </w:tcPr>
          <w:p w:rsidR="002646F9" w:rsidRPr="006627F0" w:rsidRDefault="002646F9" w:rsidP="00264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</w:tc>
      </w:tr>
      <w:tr w:rsidR="00932352" w:rsidRPr="006627F0" w:rsidTr="00693723">
        <w:trPr>
          <w:trHeight w:val="537"/>
          <w:jc w:val="center"/>
          <w:trPrChange w:id="103" w:author="Adel Khelil" w:date="2024-08-09T08:34:00Z">
            <w:trPr>
              <w:trHeight w:val="537"/>
              <w:jc w:val="center"/>
            </w:trPr>
          </w:trPrChange>
        </w:trPr>
        <w:tc>
          <w:tcPr>
            <w:tcW w:w="2689" w:type="dxa"/>
            <w:shd w:val="clear" w:color="auto" w:fill="D9D9D9" w:themeFill="background1" w:themeFillShade="D9"/>
            <w:vAlign w:val="center"/>
            <w:tcPrChange w:id="104" w:author="Adel Khelil" w:date="2024-08-09T08:34:00Z">
              <w:tcPr>
                <w:tcW w:w="2922" w:type="dxa"/>
                <w:shd w:val="clear" w:color="auto" w:fill="D9D9D9" w:themeFill="background1" w:themeFillShade="D9"/>
                <w:vAlign w:val="center"/>
              </w:tcPr>
            </w:tcPrChange>
          </w:tcPr>
          <w:p w:rsidR="007C2D31" w:rsidRDefault="00932352" w:rsidP="007C2D31">
            <w:pPr>
              <w:jc w:val="both"/>
              <w:rPr>
                <w:del w:id="105" w:author="Adel Khelil" w:date="2024-08-09T08:35:00Z"/>
                <w:rFonts w:ascii="Times New Roman" w:hAnsi="Times New Roman" w:cs="Times New Roman"/>
                <w:sz w:val="24"/>
                <w:szCs w:val="24"/>
              </w:rPr>
              <w:pPrChange w:id="106" w:author="Adel Khelil" w:date="2024-08-09T08:35:00Z">
                <w:pPr>
                  <w:spacing w:after="200" w:line="276" w:lineRule="auto"/>
                  <w:jc w:val="center"/>
                </w:pPr>
              </w:pPrChange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Fracture de la base du crâne </w:t>
            </w:r>
          </w:p>
          <w:p w:rsidR="007C2D31" w:rsidRDefault="00945D77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107" w:author="Adel Khelil" w:date="2024-08-09T08:35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avec rhinorrh</w:t>
            </w:r>
            <w:r w:rsidR="00037C6A">
              <w:rPr>
                <w:rFonts w:ascii="Times New Roman" w:hAnsi="Times New Roman" w:cs="Times New Roman"/>
                <w:sz w:val="24"/>
                <w:szCs w:val="24"/>
              </w:rPr>
              <w:t>ée cérébrospinale</w:t>
            </w:r>
          </w:p>
        </w:tc>
        <w:tc>
          <w:tcPr>
            <w:tcW w:w="7864" w:type="dxa"/>
            <w:gridSpan w:val="3"/>
            <w:shd w:val="clear" w:color="auto" w:fill="D9D9D9" w:themeFill="background1" w:themeFillShade="D9"/>
            <w:vAlign w:val="center"/>
            <w:tcPrChange w:id="108" w:author="Adel Khelil" w:date="2024-08-09T08:34:00Z">
              <w:tcPr>
                <w:tcW w:w="7631" w:type="dxa"/>
                <w:gridSpan w:val="3"/>
                <w:shd w:val="clear" w:color="auto" w:fill="D9D9D9" w:themeFill="background1" w:themeFillShade="D9"/>
                <w:vAlign w:val="center"/>
              </w:tcPr>
            </w:tcPrChange>
          </w:tcPr>
          <w:p w:rsidR="00932352" w:rsidRPr="006627F0" w:rsidRDefault="00932352" w:rsidP="00264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</w:tc>
      </w:tr>
    </w:tbl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3E7A43" w:rsidRDefault="003E7A43" w:rsidP="000E151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</w:p>
    <w:p w:rsidR="00661320" w:rsidRDefault="0066132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:rsidR="003677C7" w:rsidRDefault="007C2D31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C2D31">
        <w:rPr>
          <w:noProof/>
        </w:rPr>
        <w:lastRenderedPageBreak/>
        <w:pict>
          <v:shape id="Text Box 3" o:spid="_x0000_s1027" type="#_x0000_t202" style="position:absolute;margin-left:97.35pt;margin-top:2.8pt;width:323.05pt;height:28.0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">
            <v:path arrowok="t"/>
            <v:textbox>
              <w:txbxContent>
                <w:p w:rsidR="00E83389" w:rsidRDefault="00E83389" w:rsidP="0010426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chirurgie cardiaque</w:t>
                  </w:r>
                </w:p>
                <w:p w:rsidR="00E83389" w:rsidRPr="003677C7" w:rsidRDefault="00E83389" w:rsidP="0010426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E83389" w:rsidRDefault="00E83389"/>
              </w:txbxContent>
            </v:textbox>
          </v:shape>
        </w:pict>
      </w:r>
    </w:p>
    <w:p w:rsidR="00104261" w:rsidRDefault="00104261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04261" w:rsidRPr="00885CED" w:rsidRDefault="00104261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Grilledutableau"/>
        <w:tblW w:w="10349" w:type="dxa"/>
        <w:jc w:val="center"/>
        <w:tblLook w:val="04A0"/>
        <w:tblPrChange w:id="109" w:author="Adel Khelil" w:date="2024-08-09T08:47:00Z">
          <w:tblPr>
            <w:tblStyle w:val="Grilledutableau"/>
            <w:tblW w:w="10349" w:type="dxa"/>
            <w:jc w:val="center"/>
            <w:tblLook w:val="04A0"/>
          </w:tblPr>
        </w:tblPrChange>
      </w:tblPr>
      <w:tblGrid>
        <w:gridCol w:w="4094"/>
        <w:gridCol w:w="1856"/>
        <w:gridCol w:w="2267"/>
        <w:gridCol w:w="2132"/>
        <w:tblGridChange w:id="110">
          <w:tblGrid>
            <w:gridCol w:w="4094"/>
            <w:gridCol w:w="1856"/>
            <w:gridCol w:w="2094"/>
            <w:gridCol w:w="2305"/>
          </w:tblGrid>
        </w:tblGridChange>
      </w:tblGrid>
      <w:tr w:rsidR="00997952" w:rsidRPr="00997952" w:rsidTr="00234FD7">
        <w:trPr>
          <w:trHeight w:val="572"/>
          <w:jc w:val="center"/>
          <w:trPrChange w:id="111" w:author="Adel Khelil" w:date="2024-08-09T08:47:00Z">
            <w:trPr>
              <w:trHeight w:val="572"/>
              <w:jc w:val="center"/>
            </w:trPr>
          </w:trPrChange>
        </w:trPr>
        <w:tc>
          <w:tcPr>
            <w:tcW w:w="4094" w:type="dxa"/>
            <w:vAlign w:val="center"/>
            <w:tcPrChange w:id="112" w:author="Adel Khelil" w:date="2024-08-09T08:47:00Z">
              <w:tcPr>
                <w:tcW w:w="4094" w:type="dxa"/>
                <w:vAlign w:val="center"/>
              </w:tcPr>
            </w:tcPrChange>
          </w:tcPr>
          <w:p w:rsidR="00997952" w:rsidRPr="00997952" w:rsidRDefault="00997952" w:rsidP="00FC7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Acte chirurgical</w:t>
            </w:r>
          </w:p>
        </w:tc>
        <w:tc>
          <w:tcPr>
            <w:tcW w:w="1856" w:type="dxa"/>
            <w:vAlign w:val="center"/>
            <w:tcPrChange w:id="113" w:author="Adel Khelil" w:date="2024-08-09T08:47:00Z">
              <w:tcPr>
                <w:tcW w:w="1856" w:type="dxa"/>
                <w:vAlign w:val="center"/>
              </w:tcPr>
            </w:tcPrChange>
          </w:tcPr>
          <w:p w:rsidR="00997952" w:rsidRPr="00997952" w:rsidRDefault="00104261" w:rsidP="00052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Molécule</w:t>
            </w:r>
          </w:p>
        </w:tc>
        <w:tc>
          <w:tcPr>
            <w:tcW w:w="2267" w:type="dxa"/>
            <w:vAlign w:val="center"/>
            <w:tcPrChange w:id="114" w:author="Adel Khelil" w:date="2024-08-09T08:47:00Z">
              <w:tcPr>
                <w:tcW w:w="2094" w:type="dxa"/>
                <w:vAlign w:val="center"/>
              </w:tcPr>
            </w:tcPrChange>
          </w:tcPr>
          <w:p w:rsidR="00997952" w:rsidRPr="00997952" w:rsidRDefault="00997952" w:rsidP="00052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Dose initiale</w:t>
            </w:r>
          </w:p>
        </w:tc>
        <w:tc>
          <w:tcPr>
            <w:tcW w:w="2132" w:type="dxa"/>
            <w:vAlign w:val="center"/>
            <w:tcPrChange w:id="115" w:author="Adel Khelil" w:date="2024-08-09T08:47:00Z">
              <w:tcPr>
                <w:tcW w:w="2305" w:type="dxa"/>
                <w:vAlign w:val="center"/>
              </w:tcPr>
            </w:tcPrChange>
          </w:tcPr>
          <w:p w:rsidR="00997952" w:rsidRPr="00997952" w:rsidRDefault="00997952" w:rsidP="00052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Posologie et durée</w:t>
            </w:r>
          </w:p>
        </w:tc>
      </w:tr>
      <w:tr w:rsidR="00997952" w:rsidRPr="00997952" w:rsidTr="00234FD7">
        <w:trPr>
          <w:jc w:val="center"/>
          <w:trPrChange w:id="116" w:author="Adel Khelil" w:date="2024-08-09T08:47:00Z">
            <w:trPr>
              <w:jc w:val="center"/>
            </w:trPr>
          </w:trPrChange>
        </w:trPr>
        <w:tc>
          <w:tcPr>
            <w:tcW w:w="4094" w:type="dxa"/>
            <w:vMerge w:val="restart"/>
            <w:vAlign w:val="center"/>
            <w:tcPrChange w:id="117" w:author="Adel Khelil" w:date="2024-08-09T08:47:00Z">
              <w:tcPr>
                <w:tcW w:w="4094" w:type="dxa"/>
                <w:vMerge w:val="restart"/>
                <w:vAlign w:val="center"/>
              </w:tcPr>
            </w:tcPrChange>
          </w:tcPr>
          <w:p w:rsidR="00997952" w:rsidRDefault="00997952" w:rsidP="0010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 xml:space="preserve">Chirurgie </w:t>
            </w:r>
            <w:r w:rsidR="000527BA" w:rsidRPr="00997952">
              <w:rPr>
                <w:rFonts w:ascii="Times New Roman" w:hAnsi="Times New Roman" w:cs="Times New Roman"/>
                <w:sz w:val="24"/>
                <w:szCs w:val="24"/>
              </w:rPr>
              <w:t>cardiaque</w:t>
            </w:r>
            <w:r w:rsidR="00661320">
              <w:rPr>
                <w:rFonts w:ascii="Times New Roman" w:hAnsi="Times New Roman" w:cs="Times New Roman"/>
                <w:sz w:val="24"/>
                <w:szCs w:val="24"/>
              </w:rPr>
              <w:t xml:space="preserve"> incluant la chirurgie coronaire et valvulaire</w:t>
            </w:r>
          </w:p>
          <w:p w:rsidR="00661320" w:rsidRDefault="00661320" w:rsidP="00104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320" w:rsidRPr="00997952" w:rsidRDefault="00661320" w:rsidP="0010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517">
              <w:rPr>
                <w:rFonts w:ascii="Times New Roman" w:hAnsi="Times New Roman" w:cs="Times New Roman"/>
              </w:rPr>
              <w:t>TRANSPLANTATION CARDIAQUE**</w:t>
            </w:r>
          </w:p>
        </w:tc>
        <w:tc>
          <w:tcPr>
            <w:tcW w:w="1856" w:type="dxa"/>
            <w:vAlign w:val="center"/>
            <w:tcPrChange w:id="118" w:author="Adel Khelil" w:date="2024-08-09T08:47:00Z">
              <w:tcPr>
                <w:tcW w:w="1856" w:type="dxa"/>
                <w:vAlign w:val="center"/>
              </w:tcPr>
            </w:tcPrChange>
          </w:tcPr>
          <w:p w:rsidR="00997952" w:rsidRPr="00997952" w:rsidRDefault="00997952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267" w:type="dxa"/>
            <w:vAlign w:val="center"/>
            <w:tcPrChange w:id="119" w:author="Adel Khelil" w:date="2024-08-09T08:47:00Z">
              <w:tcPr>
                <w:tcW w:w="2094" w:type="dxa"/>
                <w:vAlign w:val="center"/>
              </w:tcPr>
            </w:tcPrChange>
          </w:tcPr>
          <w:p w:rsidR="00997952" w:rsidRPr="00997952" w:rsidRDefault="00997952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2 g IV lente + 1g</w:t>
            </w:r>
          </w:p>
          <w:p w:rsidR="00997952" w:rsidRPr="00997952" w:rsidRDefault="00997952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au priming</w:t>
            </w:r>
          </w:p>
        </w:tc>
        <w:tc>
          <w:tcPr>
            <w:tcW w:w="2132" w:type="dxa"/>
            <w:vAlign w:val="center"/>
            <w:tcPrChange w:id="120" w:author="Adel Khelil" w:date="2024-08-09T08:47:00Z">
              <w:tcPr>
                <w:tcW w:w="2305" w:type="dxa"/>
                <w:vAlign w:val="center"/>
              </w:tcPr>
            </w:tcPrChange>
          </w:tcPr>
          <w:p w:rsidR="007C2D31" w:rsidRDefault="000527BA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121" w:author="Adel Khelil" w:date="2024-08-09T08:46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1g à la 4</w:t>
            </w:r>
            <w:r w:rsidR="00997952" w:rsidRPr="009979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éme</w:t>
            </w:r>
            <w:r w:rsidR="00997952" w:rsidRPr="00997952">
              <w:rPr>
                <w:rFonts w:ascii="Times New Roman" w:hAnsi="Times New Roman" w:cs="Times New Roman"/>
                <w:sz w:val="24"/>
                <w:szCs w:val="24"/>
              </w:rPr>
              <w:t xml:space="preserve"> heure</w:t>
            </w:r>
          </w:p>
          <w:p w:rsidR="007C2D31" w:rsidRDefault="000527BA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122" w:author="Adel Khelil" w:date="2024-08-09T08:46:00Z">
                <w:pPr>
                  <w:spacing w:after="200" w:line="276" w:lineRule="auto"/>
                  <w:jc w:val="center"/>
                </w:pPr>
              </w:pPrChange>
            </w:pPr>
            <w:del w:id="123" w:author="Adel Khelil" w:date="2024-08-09T08:42:00Z">
              <w:r w:rsidRPr="00997952" w:rsidDel="00234FD7">
                <w:rPr>
                  <w:rFonts w:ascii="Times New Roman" w:hAnsi="Times New Roman" w:cs="Times New Roman"/>
                  <w:sz w:val="24"/>
                  <w:szCs w:val="24"/>
                </w:rPr>
                <w:delText>P</w:delText>
              </w:r>
            </w:del>
            <w:ins w:id="124" w:author="Adel Khelil" w:date="2024-08-09T08:42:00Z">
              <w:r w:rsidR="00234FD7">
                <w:rPr>
                  <w:rFonts w:ascii="Times New Roman" w:hAnsi="Times New Roman" w:cs="Times New Roman"/>
                  <w:sz w:val="24"/>
                  <w:szCs w:val="24"/>
                </w:rPr>
                <w:t>p</w:t>
              </w:r>
            </w:ins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eropératoire</w:t>
            </w:r>
            <w:del w:id="125" w:author="Ahlem Gzara" w:date="2025-07-08T09:16:00Z">
              <w:r w:rsidR="00997952" w:rsidRPr="00997952" w:rsidDel="002346A7">
                <w:rPr>
                  <w:rFonts w:ascii="Times New Roman" w:hAnsi="Times New Roman" w:cs="Times New Roman"/>
                  <w:sz w:val="24"/>
                  <w:szCs w:val="24"/>
                </w:rPr>
                <w:delText>.</w:delText>
              </w:r>
            </w:del>
          </w:p>
        </w:tc>
      </w:tr>
      <w:tr w:rsidR="00997952" w:rsidRPr="00997952" w:rsidTr="00234FD7">
        <w:trPr>
          <w:jc w:val="center"/>
          <w:trPrChange w:id="126" w:author="Adel Khelil" w:date="2024-08-09T08:47:00Z">
            <w:trPr>
              <w:jc w:val="center"/>
            </w:trPr>
          </w:trPrChange>
        </w:trPr>
        <w:tc>
          <w:tcPr>
            <w:tcW w:w="4094" w:type="dxa"/>
            <w:vMerge/>
            <w:vAlign w:val="center"/>
            <w:tcPrChange w:id="127" w:author="Adel Khelil" w:date="2024-08-09T08:47:00Z">
              <w:tcPr>
                <w:tcW w:w="4094" w:type="dxa"/>
                <w:vMerge/>
                <w:vAlign w:val="center"/>
              </w:tcPr>
            </w:tcPrChange>
          </w:tcPr>
          <w:p w:rsidR="00997952" w:rsidRPr="00997952" w:rsidRDefault="00997952" w:rsidP="00104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  <w:tcPrChange w:id="128" w:author="Adel Khelil" w:date="2024-08-09T08:47:00Z">
              <w:tcPr>
                <w:tcW w:w="1856" w:type="dxa"/>
                <w:vAlign w:val="center"/>
              </w:tcPr>
            </w:tcPrChange>
          </w:tcPr>
          <w:p w:rsidR="00997952" w:rsidRPr="00997952" w:rsidRDefault="00997952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Céfuroxime</w:t>
            </w:r>
          </w:p>
        </w:tc>
        <w:tc>
          <w:tcPr>
            <w:tcW w:w="2267" w:type="dxa"/>
            <w:vAlign w:val="center"/>
            <w:tcPrChange w:id="129" w:author="Adel Khelil" w:date="2024-08-09T08:47:00Z">
              <w:tcPr>
                <w:tcW w:w="2094" w:type="dxa"/>
                <w:vAlign w:val="center"/>
              </w:tcPr>
            </w:tcPrChange>
          </w:tcPr>
          <w:p w:rsidR="00997952" w:rsidRPr="00997952" w:rsidRDefault="00997952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1.5 g IV lente + 0.75g</w:t>
            </w:r>
          </w:p>
          <w:p w:rsidR="00997952" w:rsidRPr="00997952" w:rsidRDefault="00997952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au priming</w:t>
            </w:r>
          </w:p>
        </w:tc>
        <w:tc>
          <w:tcPr>
            <w:tcW w:w="2132" w:type="dxa"/>
            <w:vAlign w:val="center"/>
            <w:tcPrChange w:id="130" w:author="Adel Khelil" w:date="2024-08-09T08:47:00Z">
              <w:tcPr>
                <w:tcW w:w="2305" w:type="dxa"/>
                <w:vAlign w:val="center"/>
              </w:tcPr>
            </w:tcPrChange>
          </w:tcPr>
          <w:p w:rsidR="007C2D31" w:rsidRDefault="005370C8" w:rsidP="007C2D31">
            <w:pPr>
              <w:rPr>
                <w:del w:id="131" w:author="Adel Khelil" w:date="2024-08-09T08:42:00Z"/>
                <w:rFonts w:ascii="Times New Roman" w:hAnsi="Times New Roman" w:cs="Times New Roman"/>
                <w:sz w:val="24"/>
                <w:szCs w:val="24"/>
              </w:rPr>
              <w:pPrChange w:id="132" w:author="Adel Khelil" w:date="2024-08-09T08:46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7952" w:rsidRPr="00997952">
              <w:rPr>
                <w:rFonts w:ascii="Times New Roman" w:hAnsi="Times New Roman" w:cs="Times New Roman"/>
                <w:sz w:val="24"/>
                <w:szCs w:val="24"/>
              </w:rPr>
              <w:t>réinjection de 0.75 g</w:t>
            </w:r>
            <w:ins w:id="133" w:author="Adel Khelil" w:date="2024-08-09T08:42:00Z">
              <w:r w:rsidR="00234FD7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ins>
            <w:ins w:id="134" w:author="Adel Khelil" w:date="2024-08-09T08:46:00Z">
              <w:r w:rsidR="00234FD7">
                <w:rPr>
                  <w:rFonts w:ascii="Times New Roman" w:hAnsi="Times New Roman" w:cs="Times New Roman"/>
                  <w:sz w:val="24"/>
                  <w:szCs w:val="24"/>
                </w:rPr>
                <w:t xml:space="preserve"> 2 h en </w:t>
              </w:r>
            </w:ins>
            <w:del w:id="135" w:author="Adel Khelil" w:date="2024-08-09T08:42:00Z">
              <w:r w:rsidR="00997952" w:rsidRPr="00997952" w:rsidDel="00234FD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toutes les </w:delText>
              </w:r>
            </w:del>
            <w:del w:id="136" w:author="Adel Khelil" w:date="2024-08-09T08:46:00Z">
              <w:r w:rsidR="00997952" w:rsidRPr="00997952" w:rsidDel="00234FD7">
                <w:rPr>
                  <w:rFonts w:ascii="Times New Roman" w:hAnsi="Times New Roman" w:cs="Times New Roman"/>
                  <w:sz w:val="24"/>
                  <w:szCs w:val="24"/>
                </w:rPr>
                <w:delText>2 h</w:delText>
              </w:r>
            </w:del>
          </w:p>
          <w:p w:rsidR="007C2D31" w:rsidRDefault="00945D77" w:rsidP="007C2D31">
            <w:pPr>
              <w:rPr>
                <w:rFonts w:ascii="Times New Roman" w:hAnsi="Times New Roman" w:cs="Times New Roman"/>
                <w:sz w:val="24"/>
                <w:szCs w:val="24"/>
              </w:rPr>
              <w:pPrChange w:id="137" w:author="Adel Khelil" w:date="2024-08-09T08:46:00Z">
                <w:pPr>
                  <w:spacing w:after="200" w:line="276" w:lineRule="auto"/>
                  <w:jc w:val="center"/>
                </w:pPr>
              </w:pPrChange>
            </w:pPr>
            <w:del w:id="138" w:author="Adel Khelil" w:date="2024-08-09T08:42:00Z">
              <w:r w:rsidRPr="00997952" w:rsidDel="00234FD7">
                <w:rPr>
                  <w:rFonts w:ascii="Times New Roman" w:hAnsi="Times New Roman" w:cs="Times New Roman"/>
                  <w:sz w:val="24"/>
                  <w:szCs w:val="24"/>
                </w:rPr>
                <w:delText>E</w:delText>
              </w:r>
              <w:r w:rsidR="00997952" w:rsidRPr="00997952" w:rsidDel="00234FD7">
                <w:rPr>
                  <w:rFonts w:ascii="Times New Roman" w:hAnsi="Times New Roman" w:cs="Times New Roman"/>
                  <w:sz w:val="24"/>
                  <w:szCs w:val="24"/>
                </w:rPr>
                <w:delText>n</w:delText>
              </w:r>
            </w:del>
            <w:r w:rsidR="000527BA" w:rsidRPr="00997952">
              <w:rPr>
                <w:rFonts w:ascii="Times New Roman" w:hAnsi="Times New Roman" w:cs="Times New Roman"/>
                <w:sz w:val="24"/>
                <w:szCs w:val="24"/>
              </w:rPr>
              <w:t>peropératoire</w:t>
            </w:r>
          </w:p>
        </w:tc>
      </w:tr>
      <w:tr w:rsidR="00997952" w:rsidRPr="00997952" w:rsidTr="00234FD7">
        <w:trPr>
          <w:jc w:val="center"/>
          <w:trPrChange w:id="139" w:author="Adel Khelil" w:date="2024-08-09T08:47:00Z">
            <w:trPr>
              <w:jc w:val="center"/>
            </w:trPr>
          </w:trPrChange>
        </w:trPr>
        <w:tc>
          <w:tcPr>
            <w:tcW w:w="4094" w:type="dxa"/>
            <w:vMerge/>
            <w:vAlign w:val="center"/>
            <w:tcPrChange w:id="140" w:author="Adel Khelil" w:date="2024-08-09T08:47:00Z">
              <w:tcPr>
                <w:tcW w:w="4094" w:type="dxa"/>
                <w:vMerge/>
                <w:vAlign w:val="center"/>
              </w:tcPr>
            </w:tcPrChange>
          </w:tcPr>
          <w:p w:rsidR="00997952" w:rsidRPr="00997952" w:rsidRDefault="00997952" w:rsidP="00104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  <w:tcPrChange w:id="141" w:author="Adel Khelil" w:date="2024-08-09T08:47:00Z">
              <w:tcPr>
                <w:tcW w:w="1856" w:type="dxa"/>
                <w:vAlign w:val="center"/>
              </w:tcPr>
            </w:tcPrChange>
          </w:tcPr>
          <w:p w:rsidR="00997952" w:rsidRPr="00997952" w:rsidRDefault="007C2D31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D31">
              <w:rPr>
                <w:rFonts w:ascii="Times New Roman" w:hAnsi="Times New Roman" w:cs="Times New Roman"/>
                <w:b/>
                <w:bCs/>
                <w:sz w:val="24"/>
                <w:szCs w:val="24"/>
                <w:rPrChange w:id="142" w:author="Adel Khelil" w:date="2024-08-09T08:58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Allergie</w:t>
            </w:r>
            <w:r w:rsidR="00997952" w:rsidRPr="00997952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</w:p>
          <w:p w:rsidR="00997952" w:rsidRPr="00997952" w:rsidRDefault="00997952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="000527BA" w:rsidRPr="00D83497">
              <w:rPr>
                <w:rFonts w:asciiTheme="minorEastAsia" w:hAnsiTheme="minorEastAsia" w:cstheme="minorEastAsia" w:hint="eastAsia"/>
                <w:sz w:val="20"/>
                <w:szCs w:val="20"/>
              </w:rPr>
              <w:t>*</w:t>
            </w:r>
          </w:p>
        </w:tc>
        <w:tc>
          <w:tcPr>
            <w:tcW w:w="2267" w:type="dxa"/>
            <w:vAlign w:val="center"/>
            <w:tcPrChange w:id="143" w:author="Adel Khelil" w:date="2024-08-09T08:47:00Z">
              <w:tcPr>
                <w:tcW w:w="2094" w:type="dxa"/>
                <w:vAlign w:val="center"/>
              </w:tcPr>
            </w:tcPrChange>
          </w:tcPr>
          <w:p w:rsidR="00997952" w:rsidRPr="00997952" w:rsidRDefault="00BC0C53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mg/Kg/120</w:t>
            </w:r>
            <w:r w:rsidR="00997952" w:rsidRPr="00997952">
              <w:rPr>
                <w:rFonts w:ascii="Times New Roman" w:hAnsi="Times New Roman" w:cs="Times New Roman"/>
                <w:sz w:val="24"/>
                <w:szCs w:val="24"/>
              </w:rPr>
              <w:t xml:space="preserve"> min</w:t>
            </w:r>
          </w:p>
        </w:tc>
        <w:tc>
          <w:tcPr>
            <w:tcW w:w="2132" w:type="dxa"/>
            <w:vAlign w:val="center"/>
            <w:tcPrChange w:id="144" w:author="Adel Khelil" w:date="2024-08-09T08:47:00Z">
              <w:tcPr>
                <w:tcW w:w="2305" w:type="dxa"/>
                <w:vAlign w:val="center"/>
              </w:tcPr>
            </w:tcPrChange>
          </w:tcPr>
          <w:p w:rsidR="00997952" w:rsidRPr="00997952" w:rsidRDefault="00997952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</w:tc>
      </w:tr>
      <w:tr w:rsidR="00997952" w:rsidRPr="00997952" w:rsidTr="00234FD7">
        <w:trPr>
          <w:jc w:val="center"/>
          <w:trPrChange w:id="145" w:author="Adel Khelil" w:date="2024-08-09T08:47:00Z">
            <w:trPr>
              <w:jc w:val="center"/>
            </w:trPr>
          </w:trPrChange>
        </w:trPr>
        <w:tc>
          <w:tcPr>
            <w:tcW w:w="4094" w:type="dxa"/>
            <w:vAlign w:val="center"/>
            <w:tcPrChange w:id="146" w:author="Adel Khelil" w:date="2024-08-09T08:47:00Z">
              <w:tcPr>
                <w:tcW w:w="4094" w:type="dxa"/>
                <w:vAlign w:val="center"/>
              </w:tcPr>
            </w:tcPrChange>
          </w:tcPr>
          <w:p w:rsidR="005370C8" w:rsidRDefault="005370C8" w:rsidP="00104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952" w:rsidDel="00234FD7" w:rsidRDefault="000527BA" w:rsidP="00104261">
            <w:pPr>
              <w:rPr>
                <w:del w:id="147" w:author="Adel Khelil" w:date="2024-08-09T08:42:00Z"/>
                <w:rFonts w:asciiTheme="minorEastAsia" w:hAnsiTheme="minorEastAsia" w:cstheme="minorEastAsia"/>
                <w:sz w:val="20"/>
                <w:szCs w:val="20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Alternative</w:t>
            </w:r>
            <w:r w:rsidR="00997952" w:rsidRPr="00997952">
              <w:rPr>
                <w:rFonts w:ascii="Times New Roman" w:hAnsi="Times New Roman" w:cs="Times New Roman"/>
                <w:sz w:val="24"/>
                <w:szCs w:val="24"/>
              </w:rPr>
              <w:t xml:space="preserve"> en </w:t>
            </w:r>
            <w:del w:id="148" w:author="Ahlem Gzara" w:date="2025-07-08T08:48:00Z">
              <w:r w:rsidR="006261A0" w:rsidDel="009D437C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en </w:delText>
              </w:r>
            </w:del>
            <w:r w:rsidR="006261A0">
              <w:rPr>
                <w:rFonts w:ascii="Times New Roman" w:hAnsi="Times New Roman" w:cs="Times New Roman"/>
                <w:sz w:val="24"/>
                <w:szCs w:val="24"/>
              </w:rPr>
              <w:t xml:space="preserve">cas de ré </w:t>
            </w:r>
            <w:r w:rsidR="00997952" w:rsidRPr="00997952">
              <w:rPr>
                <w:rFonts w:ascii="Times New Roman" w:hAnsi="Times New Roman" w:cs="Times New Roman"/>
                <w:sz w:val="24"/>
                <w:szCs w:val="24"/>
              </w:rPr>
              <w:t>intervention</w:t>
            </w:r>
          </w:p>
          <w:p w:rsidR="005370C8" w:rsidRPr="00997952" w:rsidRDefault="00537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  <w:tcPrChange w:id="149" w:author="Adel Khelil" w:date="2024-08-09T08:47:00Z">
              <w:tcPr>
                <w:tcW w:w="1856" w:type="dxa"/>
                <w:vAlign w:val="center"/>
              </w:tcPr>
            </w:tcPrChange>
          </w:tcPr>
          <w:p w:rsidR="00997952" w:rsidRPr="00997952" w:rsidRDefault="00997952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="000527BA" w:rsidRPr="00D83497">
              <w:rPr>
                <w:rFonts w:asciiTheme="minorEastAsia" w:hAnsiTheme="minorEastAsia" w:cstheme="minorEastAsia" w:hint="eastAsia"/>
                <w:sz w:val="20"/>
                <w:szCs w:val="20"/>
              </w:rPr>
              <w:t>*</w:t>
            </w:r>
          </w:p>
        </w:tc>
        <w:tc>
          <w:tcPr>
            <w:tcW w:w="2267" w:type="dxa"/>
            <w:vAlign w:val="center"/>
            <w:tcPrChange w:id="150" w:author="Adel Khelil" w:date="2024-08-09T08:47:00Z">
              <w:tcPr>
                <w:tcW w:w="2094" w:type="dxa"/>
                <w:vAlign w:val="center"/>
              </w:tcPr>
            </w:tcPrChange>
          </w:tcPr>
          <w:p w:rsidR="00997952" w:rsidRPr="00997952" w:rsidRDefault="00BC0C53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mg/Kg/120</w:t>
            </w:r>
            <w:r w:rsidR="00997952" w:rsidRPr="00997952">
              <w:rPr>
                <w:rFonts w:ascii="Times New Roman" w:hAnsi="Times New Roman" w:cs="Times New Roman"/>
                <w:sz w:val="24"/>
                <w:szCs w:val="24"/>
              </w:rPr>
              <w:t xml:space="preserve"> min</w:t>
            </w:r>
          </w:p>
        </w:tc>
        <w:tc>
          <w:tcPr>
            <w:tcW w:w="2132" w:type="dxa"/>
            <w:vAlign w:val="center"/>
            <w:tcPrChange w:id="151" w:author="Adel Khelil" w:date="2024-08-09T08:47:00Z">
              <w:tcPr>
                <w:tcW w:w="2305" w:type="dxa"/>
                <w:vAlign w:val="center"/>
              </w:tcPr>
            </w:tcPrChange>
          </w:tcPr>
          <w:p w:rsidR="00997952" w:rsidRPr="00997952" w:rsidRDefault="00997952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</w:tc>
      </w:tr>
      <w:tr w:rsidR="00250BE2" w:rsidRPr="00997952" w:rsidTr="00234FD7">
        <w:trPr>
          <w:jc w:val="center"/>
          <w:trPrChange w:id="152" w:author="Adel Khelil" w:date="2024-08-09T08:47:00Z">
            <w:trPr>
              <w:jc w:val="center"/>
            </w:trPr>
          </w:trPrChange>
        </w:trPr>
        <w:tc>
          <w:tcPr>
            <w:tcW w:w="4094" w:type="dxa"/>
            <w:vMerge w:val="restart"/>
            <w:vAlign w:val="center"/>
            <w:tcPrChange w:id="153" w:author="Adel Khelil" w:date="2024-08-09T08:47:00Z">
              <w:tcPr>
                <w:tcW w:w="4094" w:type="dxa"/>
                <w:vMerge w:val="restart"/>
                <w:vAlign w:val="center"/>
              </w:tcPr>
            </w:tcPrChange>
          </w:tcPr>
          <w:p w:rsidR="00250BE2" w:rsidRDefault="00250BE2" w:rsidP="00250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Mise en place d’un stimulateur cardiaque</w:t>
            </w:r>
          </w:p>
          <w:p w:rsidR="00250BE2" w:rsidRPr="00997952" w:rsidRDefault="00250BE2" w:rsidP="00250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BE2" w:rsidRPr="00997952" w:rsidRDefault="00250BE2" w:rsidP="00250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Geste endocavitaire</w:t>
            </w:r>
          </w:p>
        </w:tc>
        <w:tc>
          <w:tcPr>
            <w:tcW w:w="1856" w:type="dxa"/>
            <w:vAlign w:val="center"/>
            <w:tcPrChange w:id="154" w:author="Adel Khelil" w:date="2024-08-09T08:47:00Z">
              <w:tcPr>
                <w:tcW w:w="1856" w:type="dxa"/>
                <w:vAlign w:val="center"/>
              </w:tcPr>
            </w:tcPrChange>
          </w:tcPr>
          <w:p w:rsidR="00250BE2" w:rsidRPr="00997952" w:rsidRDefault="00250BE2" w:rsidP="00250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267" w:type="dxa"/>
            <w:vAlign w:val="center"/>
            <w:tcPrChange w:id="155" w:author="Adel Khelil" w:date="2024-08-09T08:47:00Z">
              <w:tcPr>
                <w:tcW w:w="2094" w:type="dxa"/>
                <w:vAlign w:val="center"/>
              </w:tcPr>
            </w:tcPrChange>
          </w:tcPr>
          <w:p w:rsidR="00250BE2" w:rsidRPr="00997952" w:rsidRDefault="00250BE2" w:rsidP="0025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 xml:space="preserve">2 g IV lente </w:t>
            </w:r>
          </w:p>
        </w:tc>
        <w:tc>
          <w:tcPr>
            <w:tcW w:w="2132" w:type="dxa"/>
            <w:vMerge w:val="restart"/>
            <w:vAlign w:val="center"/>
            <w:tcPrChange w:id="156" w:author="Adel Khelil" w:date="2024-08-09T08:47:00Z">
              <w:tcPr>
                <w:tcW w:w="2305" w:type="dxa"/>
                <w:vMerge w:val="restart"/>
                <w:vAlign w:val="center"/>
              </w:tcPr>
            </w:tcPrChange>
          </w:tcPr>
          <w:p w:rsidR="00250BE2" w:rsidRPr="00997952" w:rsidRDefault="00250BE2" w:rsidP="0025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</w:tc>
      </w:tr>
      <w:tr w:rsidR="00250BE2" w:rsidRPr="00997952" w:rsidTr="00234FD7">
        <w:trPr>
          <w:jc w:val="center"/>
          <w:trPrChange w:id="157" w:author="Adel Khelil" w:date="2024-08-09T08:47:00Z">
            <w:trPr>
              <w:jc w:val="center"/>
            </w:trPr>
          </w:trPrChange>
        </w:trPr>
        <w:tc>
          <w:tcPr>
            <w:tcW w:w="4094" w:type="dxa"/>
            <w:vMerge/>
            <w:vAlign w:val="center"/>
            <w:tcPrChange w:id="158" w:author="Adel Khelil" w:date="2024-08-09T08:47:00Z">
              <w:tcPr>
                <w:tcW w:w="4094" w:type="dxa"/>
                <w:vMerge/>
                <w:vAlign w:val="center"/>
              </w:tcPr>
            </w:tcPrChange>
          </w:tcPr>
          <w:p w:rsidR="00250BE2" w:rsidRPr="00997952" w:rsidRDefault="00250BE2" w:rsidP="00250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  <w:tcPrChange w:id="159" w:author="Adel Khelil" w:date="2024-08-09T08:47:00Z">
              <w:tcPr>
                <w:tcW w:w="1856" w:type="dxa"/>
                <w:vAlign w:val="center"/>
              </w:tcPr>
            </w:tcPrChange>
          </w:tcPr>
          <w:p w:rsidR="00250BE2" w:rsidRPr="00997952" w:rsidRDefault="00250BE2" w:rsidP="00250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Céfuroxime</w:t>
            </w:r>
          </w:p>
        </w:tc>
        <w:tc>
          <w:tcPr>
            <w:tcW w:w="2267" w:type="dxa"/>
            <w:vAlign w:val="center"/>
            <w:tcPrChange w:id="160" w:author="Adel Khelil" w:date="2024-08-09T08:47:00Z">
              <w:tcPr>
                <w:tcW w:w="2094" w:type="dxa"/>
                <w:vAlign w:val="center"/>
              </w:tcPr>
            </w:tcPrChange>
          </w:tcPr>
          <w:p w:rsidR="00250BE2" w:rsidRPr="00997952" w:rsidRDefault="00250BE2" w:rsidP="0025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ins w:id="161" w:author="Adel Khelil" w:date="2024-08-09T08:43:00Z">
              <w:r w:rsidR="00234FD7">
                <w:rPr>
                  <w:rFonts w:ascii="Times New Roman" w:hAnsi="Times New Roman" w:cs="Times New Roman"/>
                  <w:sz w:val="24"/>
                  <w:szCs w:val="24"/>
                </w:rPr>
                <w:t>,</w:t>
              </w:r>
            </w:ins>
            <w:del w:id="162" w:author="Adel Khelil" w:date="2024-08-09T08:43:00Z">
              <w:r w:rsidRPr="00997952" w:rsidDel="00234FD7">
                <w:rPr>
                  <w:rFonts w:ascii="Times New Roman" w:hAnsi="Times New Roman" w:cs="Times New Roman"/>
                  <w:sz w:val="24"/>
                  <w:szCs w:val="24"/>
                </w:rPr>
                <w:delText>.</w:delText>
              </w:r>
            </w:del>
            <w:r w:rsidRPr="00997952">
              <w:rPr>
                <w:rFonts w:ascii="Times New Roman" w:hAnsi="Times New Roman" w:cs="Times New Roman"/>
                <w:sz w:val="24"/>
                <w:szCs w:val="24"/>
              </w:rPr>
              <w:t xml:space="preserve">5 g IV lente </w:t>
            </w:r>
          </w:p>
        </w:tc>
        <w:tc>
          <w:tcPr>
            <w:tcW w:w="2132" w:type="dxa"/>
            <w:vMerge/>
            <w:vAlign w:val="center"/>
            <w:tcPrChange w:id="163" w:author="Adel Khelil" w:date="2024-08-09T08:47:00Z">
              <w:tcPr>
                <w:tcW w:w="2305" w:type="dxa"/>
                <w:vMerge/>
                <w:vAlign w:val="center"/>
              </w:tcPr>
            </w:tcPrChange>
          </w:tcPr>
          <w:p w:rsidR="00250BE2" w:rsidRPr="00997952" w:rsidRDefault="00250BE2" w:rsidP="0025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BE2" w:rsidRPr="00997952" w:rsidTr="00234FD7">
        <w:trPr>
          <w:jc w:val="center"/>
          <w:trPrChange w:id="164" w:author="Adel Khelil" w:date="2024-08-09T08:47:00Z">
            <w:trPr>
              <w:jc w:val="center"/>
            </w:trPr>
          </w:trPrChange>
        </w:trPr>
        <w:tc>
          <w:tcPr>
            <w:tcW w:w="4094" w:type="dxa"/>
            <w:vMerge/>
            <w:vAlign w:val="center"/>
            <w:tcPrChange w:id="165" w:author="Adel Khelil" w:date="2024-08-09T08:47:00Z">
              <w:tcPr>
                <w:tcW w:w="4094" w:type="dxa"/>
                <w:vMerge/>
                <w:vAlign w:val="center"/>
              </w:tcPr>
            </w:tcPrChange>
          </w:tcPr>
          <w:p w:rsidR="00250BE2" w:rsidRPr="00997952" w:rsidRDefault="00250BE2" w:rsidP="00250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  <w:tcPrChange w:id="166" w:author="Adel Khelil" w:date="2024-08-09T08:47:00Z">
              <w:tcPr>
                <w:tcW w:w="1856" w:type="dxa"/>
                <w:vAlign w:val="center"/>
              </w:tcPr>
            </w:tcPrChange>
          </w:tcPr>
          <w:p w:rsidR="00250BE2" w:rsidRPr="00997952" w:rsidRDefault="007C2D31" w:rsidP="00250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D31">
              <w:rPr>
                <w:rFonts w:ascii="Times New Roman" w:hAnsi="Times New Roman" w:cs="Times New Roman"/>
                <w:b/>
                <w:bCs/>
                <w:sz w:val="24"/>
                <w:szCs w:val="24"/>
                <w:rPrChange w:id="167" w:author="Adel Khelil" w:date="2024-08-09T08:58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Allergie</w:t>
            </w:r>
            <w:r w:rsidR="00250BE2" w:rsidRPr="00997952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</w:p>
          <w:p w:rsidR="00250BE2" w:rsidRDefault="00250BE2" w:rsidP="00250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Pr="00D83497">
              <w:rPr>
                <w:rFonts w:asciiTheme="minorEastAsia" w:hAnsiTheme="minorEastAsia" w:cstheme="minorEastAsia" w:hint="eastAsia"/>
                <w:sz w:val="20"/>
                <w:szCs w:val="20"/>
              </w:rPr>
              <w:t>*</w:t>
            </w:r>
          </w:p>
        </w:tc>
        <w:tc>
          <w:tcPr>
            <w:tcW w:w="2267" w:type="dxa"/>
            <w:vAlign w:val="center"/>
            <w:tcPrChange w:id="168" w:author="Adel Khelil" w:date="2024-08-09T08:47:00Z">
              <w:tcPr>
                <w:tcW w:w="2094" w:type="dxa"/>
                <w:vAlign w:val="center"/>
              </w:tcPr>
            </w:tcPrChange>
          </w:tcPr>
          <w:p w:rsidR="00250BE2" w:rsidRDefault="00250BE2" w:rsidP="0025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mg/Kg/120</w:t>
            </w: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 xml:space="preserve"> min</w:t>
            </w:r>
          </w:p>
        </w:tc>
        <w:tc>
          <w:tcPr>
            <w:tcW w:w="2132" w:type="dxa"/>
            <w:vMerge/>
            <w:vAlign w:val="center"/>
            <w:tcPrChange w:id="169" w:author="Adel Khelil" w:date="2024-08-09T08:47:00Z">
              <w:tcPr>
                <w:tcW w:w="2305" w:type="dxa"/>
                <w:vMerge/>
                <w:vAlign w:val="center"/>
              </w:tcPr>
            </w:tcPrChange>
          </w:tcPr>
          <w:p w:rsidR="00250BE2" w:rsidRPr="00997952" w:rsidRDefault="00250BE2" w:rsidP="00250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352" w:rsidRPr="00997952" w:rsidTr="00250BE2">
        <w:trPr>
          <w:jc w:val="center"/>
        </w:trPr>
        <w:tc>
          <w:tcPr>
            <w:tcW w:w="4094" w:type="dxa"/>
            <w:shd w:val="clear" w:color="auto" w:fill="D9D9D9" w:themeFill="background1" w:themeFillShade="D9"/>
            <w:vAlign w:val="center"/>
          </w:tcPr>
          <w:p w:rsidR="00932352" w:rsidRPr="00997952" w:rsidRDefault="00932352" w:rsidP="0010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 xml:space="preserve">Drainage péricardique </w:t>
            </w:r>
          </w:p>
          <w:p w:rsidR="00932352" w:rsidRPr="00997952" w:rsidRDefault="00932352" w:rsidP="0010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Dilatation coronaire </w:t>
            </w: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+/- stent</w:t>
            </w:r>
          </w:p>
        </w:tc>
        <w:tc>
          <w:tcPr>
            <w:tcW w:w="6255" w:type="dxa"/>
            <w:gridSpan w:val="3"/>
            <w:shd w:val="clear" w:color="auto" w:fill="D9D9D9" w:themeFill="background1" w:themeFillShade="D9"/>
            <w:vAlign w:val="center"/>
          </w:tcPr>
          <w:p w:rsidR="00932352" w:rsidRPr="00997952" w:rsidRDefault="00932352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</w:tc>
      </w:tr>
      <w:tr w:rsidR="00932352" w:rsidRPr="00997952" w:rsidTr="00250BE2">
        <w:trPr>
          <w:jc w:val="center"/>
        </w:trPr>
        <w:tc>
          <w:tcPr>
            <w:tcW w:w="4094" w:type="dxa"/>
            <w:shd w:val="clear" w:color="auto" w:fill="D9D9D9" w:themeFill="background1" w:themeFillShade="D9"/>
            <w:vAlign w:val="center"/>
          </w:tcPr>
          <w:p w:rsidR="0074777A" w:rsidRPr="0074777A" w:rsidRDefault="0074777A" w:rsidP="00104261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932352" w:rsidRDefault="00932352" w:rsidP="0010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ECMO</w:t>
            </w:r>
            <w:del w:id="170" w:author="Adel Khelil" w:date="2024-08-09T08:43:00Z">
              <w:r w:rsidRPr="00997952" w:rsidDel="00234FD7">
                <w:rPr>
                  <w:rFonts w:ascii="Times New Roman" w:hAnsi="Times New Roman" w:cs="Times New Roman"/>
                  <w:sz w:val="24"/>
                  <w:szCs w:val="24"/>
                </w:rPr>
                <w:delText>...</w:delText>
              </w:r>
            </w:del>
          </w:p>
          <w:p w:rsidR="0074777A" w:rsidRPr="0074777A" w:rsidRDefault="0074777A" w:rsidP="00104261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</w:tc>
        <w:tc>
          <w:tcPr>
            <w:tcW w:w="6255" w:type="dxa"/>
            <w:gridSpan w:val="3"/>
            <w:shd w:val="clear" w:color="auto" w:fill="D9D9D9" w:themeFill="background1" w:themeFillShade="D9"/>
            <w:vAlign w:val="center"/>
          </w:tcPr>
          <w:p w:rsidR="00932352" w:rsidRPr="00997952" w:rsidRDefault="00932352" w:rsidP="00104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52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</w:tc>
      </w:tr>
    </w:tbl>
    <w:p w:rsidR="00DF2250" w:rsidRPr="00885CED" w:rsidRDefault="00DF2250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61320" w:rsidRDefault="00661320">
      <w:p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br w:type="page"/>
      </w:r>
    </w:p>
    <w:p w:rsidR="003677C7" w:rsidRPr="00B04F35" w:rsidRDefault="007C2D31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7C2D31">
        <w:rPr>
          <w:noProof/>
        </w:rPr>
        <w:lastRenderedPageBreak/>
        <w:pict>
          <v:shape id="Text Box 6" o:spid="_x0000_s1028" type="#_x0000_t202" style="position:absolute;margin-left:111.95pt;margin-top:.05pt;width:317.25pt;height:30.5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">
            <v:path arrowok="t"/>
            <v:textbox style="mso-next-textbox:#Text Box 6">
              <w:txbxContent>
                <w:p w:rsidR="00E83389" w:rsidRDefault="00E83389" w:rsidP="005370C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chirurgie vasculaire</w:t>
                  </w:r>
                </w:p>
                <w:p w:rsidR="00E83389" w:rsidRPr="003677C7" w:rsidRDefault="00E83389" w:rsidP="005370C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E83389" w:rsidRDefault="00E83389"/>
              </w:txbxContent>
            </v:textbox>
          </v:shape>
        </w:pict>
      </w:r>
    </w:p>
    <w:p w:rsidR="003677C7" w:rsidRPr="00B04F35" w:rsidRDefault="003677C7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5370C8" w:rsidRPr="00B04F35" w:rsidRDefault="005370C8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3677C7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tbl>
      <w:tblPr>
        <w:tblStyle w:val="Grilledutableau"/>
        <w:tblW w:w="10574" w:type="dxa"/>
        <w:jc w:val="center"/>
        <w:tblLook w:val="04A0"/>
        <w:tblPrChange w:id="171" w:author="Adel Khelil" w:date="2024-08-09T08:53:00Z">
          <w:tblPr>
            <w:tblStyle w:val="Grilledutableau"/>
            <w:tblW w:w="10574" w:type="dxa"/>
            <w:jc w:val="center"/>
            <w:tblLook w:val="04A0"/>
          </w:tblPr>
        </w:tblPrChange>
      </w:tblPr>
      <w:tblGrid>
        <w:gridCol w:w="3397"/>
        <w:gridCol w:w="2694"/>
        <w:gridCol w:w="2145"/>
        <w:gridCol w:w="2338"/>
        <w:tblGridChange w:id="172">
          <w:tblGrid>
            <w:gridCol w:w="3846"/>
            <w:gridCol w:w="2462"/>
            <w:gridCol w:w="1928"/>
            <w:gridCol w:w="2338"/>
          </w:tblGrid>
        </w:tblGridChange>
      </w:tblGrid>
      <w:tr w:rsidR="006261A0" w:rsidRPr="006261A0" w:rsidTr="00C42A99">
        <w:trPr>
          <w:jc w:val="center"/>
          <w:trPrChange w:id="173" w:author="Adel Khelil" w:date="2024-08-09T08:53:00Z">
            <w:trPr>
              <w:jc w:val="center"/>
            </w:trPr>
          </w:trPrChange>
        </w:trPr>
        <w:tc>
          <w:tcPr>
            <w:tcW w:w="3397" w:type="dxa"/>
            <w:vAlign w:val="center"/>
            <w:tcPrChange w:id="174" w:author="Adel Khelil" w:date="2024-08-09T08:53:00Z">
              <w:tcPr>
                <w:tcW w:w="3846" w:type="dxa"/>
                <w:vAlign w:val="center"/>
              </w:tcPr>
            </w:tcPrChange>
          </w:tcPr>
          <w:p w:rsidR="006261A0" w:rsidRPr="006261A0" w:rsidDel="00234FD7" w:rsidRDefault="006261A0" w:rsidP="00FC7D3E">
            <w:pPr>
              <w:jc w:val="center"/>
              <w:rPr>
                <w:del w:id="175" w:author="Adel Khelil" w:date="2024-08-09T08:44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261A0" w:rsidRPr="006261A0" w:rsidRDefault="006261A0" w:rsidP="00FC7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Acte chirurgical</w:t>
            </w:r>
          </w:p>
        </w:tc>
        <w:tc>
          <w:tcPr>
            <w:tcW w:w="2694" w:type="dxa"/>
            <w:vAlign w:val="center"/>
            <w:tcPrChange w:id="176" w:author="Adel Khelil" w:date="2024-08-09T08:53:00Z">
              <w:tcPr>
                <w:tcW w:w="2462" w:type="dxa"/>
                <w:vAlign w:val="center"/>
              </w:tcPr>
            </w:tcPrChange>
          </w:tcPr>
          <w:p w:rsidR="006261A0" w:rsidRPr="006261A0" w:rsidDel="00234FD7" w:rsidRDefault="006261A0" w:rsidP="00FC7D3E">
            <w:pPr>
              <w:jc w:val="center"/>
              <w:rPr>
                <w:del w:id="177" w:author="Adel Khelil" w:date="2024-08-09T08:44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261A0" w:rsidRPr="006261A0" w:rsidRDefault="005370C8" w:rsidP="00FC7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Molécule</w:t>
            </w:r>
          </w:p>
        </w:tc>
        <w:tc>
          <w:tcPr>
            <w:tcW w:w="2145" w:type="dxa"/>
            <w:vAlign w:val="center"/>
            <w:tcPrChange w:id="178" w:author="Adel Khelil" w:date="2024-08-09T08:53:00Z">
              <w:tcPr>
                <w:tcW w:w="1928" w:type="dxa"/>
                <w:vAlign w:val="center"/>
              </w:tcPr>
            </w:tcPrChange>
          </w:tcPr>
          <w:p w:rsidR="006261A0" w:rsidRPr="006261A0" w:rsidDel="00234FD7" w:rsidRDefault="006261A0" w:rsidP="00FC7D3E">
            <w:pPr>
              <w:jc w:val="center"/>
              <w:rPr>
                <w:del w:id="179" w:author="Adel Khelil" w:date="2024-08-09T08:44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261A0" w:rsidRPr="006261A0" w:rsidRDefault="006261A0" w:rsidP="00FC7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Dose initiale</w:t>
            </w:r>
          </w:p>
        </w:tc>
        <w:tc>
          <w:tcPr>
            <w:tcW w:w="2338" w:type="dxa"/>
            <w:vAlign w:val="center"/>
            <w:tcPrChange w:id="180" w:author="Adel Khelil" w:date="2024-08-09T08:53:00Z">
              <w:tcPr>
                <w:tcW w:w="2338" w:type="dxa"/>
                <w:vAlign w:val="center"/>
              </w:tcPr>
            </w:tcPrChange>
          </w:tcPr>
          <w:p w:rsidR="006261A0" w:rsidRPr="006261A0" w:rsidDel="00234FD7" w:rsidRDefault="006261A0" w:rsidP="00FC7D3E">
            <w:pPr>
              <w:jc w:val="center"/>
              <w:rPr>
                <w:del w:id="181" w:author="Adel Khelil" w:date="2024-08-09T08:44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370C8" w:rsidRPr="006261A0" w:rsidRDefault="009051C3" w:rsidP="005370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Posologieet durée</w:t>
            </w:r>
          </w:p>
        </w:tc>
      </w:tr>
      <w:tr w:rsidR="006261A0" w:rsidRPr="006261A0" w:rsidTr="00C42A99">
        <w:trPr>
          <w:trHeight w:val="568"/>
          <w:jc w:val="center"/>
          <w:trPrChange w:id="182" w:author="Adel Khelil" w:date="2024-08-09T08:53:00Z">
            <w:trPr>
              <w:trHeight w:val="568"/>
              <w:jc w:val="center"/>
            </w:trPr>
          </w:trPrChange>
        </w:trPr>
        <w:tc>
          <w:tcPr>
            <w:tcW w:w="3397" w:type="dxa"/>
            <w:vMerge w:val="restart"/>
            <w:vAlign w:val="center"/>
            <w:tcPrChange w:id="183" w:author="Adel Khelil" w:date="2024-08-09T08:53:00Z">
              <w:tcPr>
                <w:tcW w:w="3846" w:type="dxa"/>
                <w:vMerge w:val="restart"/>
                <w:vAlign w:val="center"/>
              </w:tcPr>
            </w:tcPrChange>
          </w:tcPr>
          <w:p w:rsidR="006261A0" w:rsidRPr="006261A0" w:rsidRDefault="006261A0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Chirurgie de l’aorte, des artères des membres inférieurs, des troncs supra-</w:t>
            </w:r>
          </w:p>
          <w:p w:rsidR="006261A0" w:rsidRPr="006261A0" w:rsidRDefault="006261A0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aortiques</w:t>
            </w:r>
            <w:del w:id="184" w:author="Ahlem Gzara" w:date="2025-07-08T08:49:00Z">
              <w:r w:rsidRPr="006261A0" w:rsidDel="009D437C">
                <w:rPr>
                  <w:rFonts w:ascii="Times New Roman" w:hAnsi="Times New Roman" w:cs="Times New Roman"/>
                  <w:sz w:val="24"/>
                  <w:szCs w:val="24"/>
                </w:rPr>
                <w:delText>.</w:delText>
              </w:r>
            </w:del>
          </w:p>
          <w:p w:rsidR="006261A0" w:rsidRPr="006261A0" w:rsidRDefault="006261A0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Endo</w:t>
            </w:r>
            <w:r w:rsidR="009051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prothèse artérielle</w:t>
            </w:r>
          </w:p>
          <w:p w:rsidR="006261A0" w:rsidRPr="006261A0" w:rsidRDefault="006261A0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  <w:tcPrChange w:id="185" w:author="Adel Khelil" w:date="2024-08-09T08:53:00Z">
              <w:tcPr>
                <w:tcW w:w="2462" w:type="dxa"/>
                <w:vAlign w:val="center"/>
              </w:tcPr>
            </w:tcPrChange>
          </w:tcPr>
          <w:p w:rsidR="006261A0" w:rsidRPr="006261A0" w:rsidRDefault="006261A0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145" w:type="dxa"/>
            <w:vAlign w:val="center"/>
            <w:tcPrChange w:id="186" w:author="Adel Khelil" w:date="2024-08-09T08:53:00Z">
              <w:tcPr>
                <w:tcW w:w="1928" w:type="dxa"/>
                <w:vAlign w:val="center"/>
              </w:tcPr>
            </w:tcPrChange>
          </w:tcPr>
          <w:p w:rsidR="00B3505C" w:rsidDel="00234FD7" w:rsidRDefault="00B3505C" w:rsidP="005370C8">
            <w:pPr>
              <w:jc w:val="center"/>
              <w:rPr>
                <w:del w:id="187" w:author="Adel Khelil" w:date="2024-08-09T08:45:00Z"/>
                <w:rFonts w:ascii="Times New Roman" w:hAnsi="Times New Roman" w:cs="Times New Roman"/>
                <w:sz w:val="24"/>
                <w:szCs w:val="24"/>
              </w:rPr>
            </w:pPr>
          </w:p>
          <w:p w:rsidR="006261A0" w:rsidRPr="006261A0" w:rsidDel="00234FD7" w:rsidRDefault="006261A0" w:rsidP="005370C8">
            <w:pPr>
              <w:jc w:val="center"/>
              <w:rPr>
                <w:del w:id="188" w:author="Adel Khelil" w:date="2024-08-09T08:45:00Z"/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2 g IV lente</w:t>
            </w:r>
          </w:p>
          <w:p w:rsidR="006261A0" w:rsidRPr="006261A0" w:rsidRDefault="00626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  <w:tcPrChange w:id="189" w:author="Adel Khelil" w:date="2024-08-09T08:53:00Z">
              <w:tcPr>
                <w:tcW w:w="2338" w:type="dxa"/>
                <w:vAlign w:val="center"/>
              </w:tcPr>
            </w:tcPrChange>
          </w:tcPr>
          <w:p w:rsidR="007C2D31" w:rsidRDefault="006261A0" w:rsidP="007C2D31">
            <w:pPr>
              <w:jc w:val="center"/>
              <w:rPr>
                <w:ins w:id="190" w:author="Adel Khelil" w:date="2024-08-09T08:50:00Z"/>
                <w:rFonts w:ascii="Times New Roman" w:hAnsi="Times New Roman" w:cs="Times New Roman"/>
                <w:sz w:val="24"/>
                <w:szCs w:val="24"/>
              </w:rPr>
              <w:pPrChange w:id="191" w:author="Adel Khelil" w:date="2024-08-09T08:50:00Z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  <w:jc w:val="both"/>
                </w:pPr>
              </w:pPrChange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  <w:p w:rsidR="007C2D31" w:rsidRDefault="006261A0" w:rsidP="007C2D31">
            <w:pPr>
              <w:jc w:val="both"/>
              <w:rPr>
                <w:del w:id="192" w:author="Adel Khelil" w:date="2024-08-09T08:45:00Z"/>
                <w:rFonts w:ascii="Times New Roman" w:hAnsi="Times New Roman" w:cs="Times New Roman"/>
                <w:sz w:val="24"/>
                <w:szCs w:val="24"/>
              </w:rPr>
              <w:pPrChange w:id="193" w:author="Adel Khelil" w:date="2024-08-09T08:51:00Z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  <w:jc w:val="center"/>
                </w:pPr>
              </w:pPrChange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(sidurée &gt; 4 h,</w:t>
            </w:r>
          </w:p>
          <w:p w:rsidR="007C2D31" w:rsidRDefault="006261A0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194" w:author="Adel Khelil" w:date="2024-08-09T08:51:00Z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  <w:jc w:val="center"/>
                </w:pPr>
              </w:pPrChange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réinjecter 1 g)</w:t>
            </w:r>
          </w:p>
        </w:tc>
      </w:tr>
      <w:tr w:rsidR="006261A0" w:rsidRPr="006261A0" w:rsidTr="00C42A99">
        <w:trPr>
          <w:jc w:val="center"/>
          <w:trPrChange w:id="195" w:author="Adel Khelil" w:date="2024-08-09T08:53:00Z">
            <w:trPr>
              <w:jc w:val="center"/>
            </w:trPr>
          </w:trPrChange>
        </w:trPr>
        <w:tc>
          <w:tcPr>
            <w:tcW w:w="3397" w:type="dxa"/>
            <w:vMerge/>
            <w:vAlign w:val="center"/>
            <w:tcPrChange w:id="196" w:author="Adel Khelil" w:date="2024-08-09T08:53:00Z">
              <w:tcPr>
                <w:tcW w:w="3846" w:type="dxa"/>
                <w:vMerge/>
                <w:vAlign w:val="center"/>
              </w:tcPr>
            </w:tcPrChange>
          </w:tcPr>
          <w:p w:rsidR="006261A0" w:rsidRPr="006261A0" w:rsidRDefault="006261A0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  <w:tcPrChange w:id="197" w:author="Adel Khelil" w:date="2024-08-09T08:53:00Z">
              <w:tcPr>
                <w:tcW w:w="2462" w:type="dxa"/>
                <w:vAlign w:val="center"/>
              </w:tcPr>
            </w:tcPrChange>
          </w:tcPr>
          <w:p w:rsidR="006261A0" w:rsidRPr="006261A0" w:rsidRDefault="006261A0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Céfuroxime</w:t>
            </w:r>
          </w:p>
        </w:tc>
        <w:tc>
          <w:tcPr>
            <w:tcW w:w="2145" w:type="dxa"/>
            <w:vAlign w:val="center"/>
            <w:tcPrChange w:id="198" w:author="Adel Khelil" w:date="2024-08-09T08:53:00Z">
              <w:tcPr>
                <w:tcW w:w="1928" w:type="dxa"/>
                <w:vAlign w:val="center"/>
              </w:tcPr>
            </w:tcPrChange>
          </w:tcPr>
          <w:p w:rsidR="00B3505C" w:rsidRDefault="00B3505C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1A0" w:rsidRPr="006261A0" w:rsidRDefault="00B3602F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5 g IV lente</w:t>
            </w:r>
          </w:p>
          <w:p w:rsidR="006261A0" w:rsidRPr="006261A0" w:rsidRDefault="006261A0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  <w:tcPrChange w:id="199" w:author="Adel Khelil" w:date="2024-08-09T08:53:00Z">
              <w:tcPr>
                <w:tcW w:w="2338" w:type="dxa"/>
                <w:vAlign w:val="center"/>
              </w:tcPr>
            </w:tcPrChange>
          </w:tcPr>
          <w:p w:rsidR="00C42A99" w:rsidRDefault="006261A0" w:rsidP="005370C8">
            <w:pPr>
              <w:jc w:val="center"/>
              <w:rPr>
                <w:ins w:id="200" w:author="Adel Khelil" w:date="2024-08-09T08:50:00Z"/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 xml:space="preserve">Dose unique </w:t>
            </w:r>
          </w:p>
          <w:p w:rsidR="007C2D31" w:rsidRDefault="006261A0" w:rsidP="007C2D31">
            <w:pPr>
              <w:jc w:val="both"/>
              <w:rPr>
                <w:del w:id="201" w:author="Adel Khelil" w:date="2024-08-09T08:51:00Z"/>
                <w:rFonts w:ascii="Times New Roman" w:hAnsi="Times New Roman" w:cs="Times New Roman"/>
                <w:sz w:val="24"/>
                <w:szCs w:val="24"/>
              </w:rPr>
              <w:pPrChange w:id="202" w:author="Adel Khelil" w:date="2024-08-09T08:51:00Z">
                <w:pPr>
                  <w:spacing w:after="200" w:line="276" w:lineRule="auto"/>
                  <w:jc w:val="center"/>
                </w:pPr>
              </w:pPrChange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(sidurée &gt; 2 h,</w:t>
            </w:r>
          </w:p>
          <w:p w:rsidR="007C2D31" w:rsidRDefault="00B3602F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203" w:author="Adel Khelil" w:date="2024-08-09T08:51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réinjecter 0,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75 g)</w:t>
            </w:r>
          </w:p>
        </w:tc>
      </w:tr>
      <w:tr w:rsidR="006261A0" w:rsidRPr="006261A0" w:rsidTr="00C42A99">
        <w:trPr>
          <w:jc w:val="center"/>
          <w:trPrChange w:id="204" w:author="Adel Khelil" w:date="2024-08-09T08:53:00Z">
            <w:trPr>
              <w:jc w:val="center"/>
            </w:trPr>
          </w:trPrChange>
        </w:trPr>
        <w:tc>
          <w:tcPr>
            <w:tcW w:w="3397" w:type="dxa"/>
            <w:vMerge/>
            <w:vAlign w:val="center"/>
            <w:tcPrChange w:id="205" w:author="Adel Khelil" w:date="2024-08-09T08:53:00Z">
              <w:tcPr>
                <w:tcW w:w="3846" w:type="dxa"/>
                <w:vMerge/>
                <w:vAlign w:val="center"/>
              </w:tcPr>
            </w:tcPrChange>
          </w:tcPr>
          <w:p w:rsidR="006261A0" w:rsidRPr="006261A0" w:rsidRDefault="006261A0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  <w:tcPrChange w:id="206" w:author="Adel Khelil" w:date="2024-08-09T08:53:00Z">
              <w:tcPr>
                <w:tcW w:w="2462" w:type="dxa"/>
                <w:vAlign w:val="center"/>
              </w:tcPr>
            </w:tcPrChange>
          </w:tcPr>
          <w:p w:rsidR="006261A0" w:rsidRPr="006261A0" w:rsidDel="00C42A99" w:rsidRDefault="007C2D31">
            <w:pPr>
              <w:rPr>
                <w:del w:id="207" w:author="Adel Khelil" w:date="2024-08-09T08:53:00Z"/>
                <w:rFonts w:ascii="Times New Roman" w:hAnsi="Times New Roman" w:cs="Times New Roman"/>
                <w:sz w:val="24"/>
                <w:szCs w:val="24"/>
              </w:rPr>
            </w:pPr>
            <w:r w:rsidRPr="007C2D31">
              <w:rPr>
                <w:rFonts w:ascii="Times New Roman" w:hAnsi="Times New Roman" w:cs="Times New Roman"/>
                <w:b/>
                <w:bCs/>
                <w:sz w:val="24"/>
                <w:szCs w:val="24"/>
                <w:rPrChange w:id="208" w:author="Adel Khelil" w:date="2024-08-09T08:58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Allergie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</w:p>
          <w:p w:rsidR="006261A0" w:rsidRPr="006261A0" w:rsidRDefault="00626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="009051C3" w:rsidRPr="00885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45" w:type="dxa"/>
            <w:vAlign w:val="center"/>
            <w:tcPrChange w:id="209" w:author="Adel Khelil" w:date="2024-08-09T08:53:00Z">
              <w:tcPr>
                <w:tcW w:w="1928" w:type="dxa"/>
                <w:vAlign w:val="center"/>
              </w:tcPr>
            </w:tcPrChange>
          </w:tcPr>
          <w:p w:rsidR="006261A0" w:rsidRPr="006261A0" w:rsidRDefault="00C24BEC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mg/Kg/12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0 min</w:t>
            </w:r>
          </w:p>
        </w:tc>
        <w:tc>
          <w:tcPr>
            <w:tcW w:w="2338" w:type="dxa"/>
            <w:vAlign w:val="center"/>
            <w:tcPrChange w:id="210" w:author="Adel Khelil" w:date="2024-08-09T08:53:00Z">
              <w:tcPr>
                <w:tcW w:w="2338" w:type="dxa"/>
                <w:vAlign w:val="center"/>
              </w:tcPr>
            </w:tcPrChange>
          </w:tcPr>
          <w:p w:rsidR="006261A0" w:rsidRPr="006261A0" w:rsidRDefault="006261A0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</w:t>
            </w: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e unique</w:t>
            </w:r>
          </w:p>
        </w:tc>
      </w:tr>
      <w:tr w:rsidR="006261A0" w:rsidRPr="006261A0" w:rsidTr="00C42A99">
        <w:trPr>
          <w:jc w:val="center"/>
          <w:trPrChange w:id="211" w:author="Adel Khelil" w:date="2024-08-09T08:53:00Z">
            <w:trPr>
              <w:jc w:val="center"/>
            </w:trPr>
          </w:trPrChange>
        </w:trPr>
        <w:tc>
          <w:tcPr>
            <w:tcW w:w="3397" w:type="dxa"/>
            <w:vAlign w:val="center"/>
            <w:tcPrChange w:id="212" w:author="Adel Khelil" w:date="2024-08-09T08:53:00Z">
              <w:tcPr>
                <w:tcW w:w="3846" w:type="dxa"/>
                <w:vAlign w:val="center"/>
              </w:tcPr>
            </w:tcPrChange>
          </w:tcPr>
          <w:p w:rsidR="005370C8" w:rsidRPr="005370C8" w:rsidRDefault="005370C8" w:rsidP="00FC7D3E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6261A0" w:rsidRDefault="006261A0" w:rsidP="00FC7D3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Alternative en cas de ré-intervention</w:t>
            </w:r>
          </w:p>
          <w:p w:rsidR="005370C8" w:rsidRPr="00932352" w:rsidRDefault="005370C8" w:rsidP="00FC7D3E">
            <w:pPr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2694" w:type="dxa"/>
            <w:vAlign w:val="center"/>
            <w:tcPrChange w:id="213" w:author="Adel Khelil" w:date="2024-08-09T08:53:00Z">
              <w:tcPr>
                <w:tcW w:w="2462" w:type="dxa"/>
                <w:vAlign w:val="center"/>
              </w:tcPr>
            </w:tcPrChange>
          </w:tcPr>
          <w:p w:rsidR="006261A0" w:rsidRPr="006261A0" w:rsidRDefault="006261A0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="009051C3" w:rsidRPr="00885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45" w:type="dxa"/>
            <w:vAlign w:val="center"/>
            <w:tcPrChange w:id="214" w:author="Adel Khelil" w:date="2024-08-09T08:53:00Z">
              <w:tcPr>
                <w:tcW w:w="1928" w:type="dxa"/>
                <w:vAlign w:val="center"/>
              </w:tcPr>
            </w:tcPrChange>
          </w:tcPr>
          <w:p w:rsidR="006261A0" w:rsidRPr="006261A0" w:rsidRDefault="00C24BEC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mg/Kg/12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0 min</w:t>
            </w:r>
          </w:p>
        </w:tc>
        <w:tc>
          <w:tcPr>
            <w:tcW w:w="2338" w:type="dxa"/>
            <w:vAlign w:val="center"/>
            <w:tcPrChange w:id="215" w:author="Adel Khelil" w:date="2024-08-09T08:53:00Z">
              <w:tcPr>
                <w:tcW w:w="2338" w:type="dxa"/>
                <w:vAlign w:val="center"/>
              </w:tcPr>
            </w:tcPrChange>
          </w:tcPr>
          <w:p w:rsidR="006261A0" w:rsidRPr="006261A0" w:rsidRDefault="006261A0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</w:t>
            </w: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e unique</w:t>
            </w:r>
          </w:p>
        </w:tc>
      </w:tr>
      <w:tr w:rsidR="007E351C" w:rsidRPr="006261A0" w:rsidTr="00C42A99">
        <w:trPr>
          <w:trHeight w:val="708"/>
          <w:jc w:val="center"/>
          <w:trPrChange w:id="216" w:author="Adel Khelil" w:date="2024-08-09T08:53:00Z">
            <w:trPr>
              <w:trHeight w:val="708"/>
              <w:jc w:val="center"/>
            </w:trPr>
          </w:trPrChange>
        </w:trPr>
        <w:tc>
          <w:tcPr>
            <w:tcW w:w="3397" w:type="dxa"/>
            <w:vMerge w:val="restart"/>
            <w:vAlign w:val="center"/>
            <w:tcPrChange w:id="217" w:author="Adel Khelil" w:date="2024-08-09T08:53:00Z">
              <w:tcPr>
                <w:tcW w:w="3846" w:type="dxa"/>
                <w:vMerge w:val="restart"/>
                <w:vAlign w:val="center"/>
              </w:tcPr>
            </w:tcPrChange>
          </w:tcPr>
          <w:p w:rsidR="007E351C" w:rsidRPr="006261A0" w:rsidRDefault="007E351C" w:rsidP="007E3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Dilatation avec ou sans stent</w:t>
            </w:r>
          </w:p>
        </w:tc>
        <w:tc>
          <w:tcPr>
            <w:tcW w:w="2694" w:type="dxa"/>
            <w:vAlign w:val="center"/>
            <w:tcPrChange w:id="218" w:author="Adel Khelil" w:date="2024-08-09T08:53:00Z">
              <w:tcPr>
                <w:tcW w:w="2462" w:type="dxa"/>
                <w:vAlign w:val="center"/>
              </w:tcPr>
            </w:tcPrChange>
          </w:tcPr>
          <w:p w:rsidR="007E351C" w:rsidRPr="006261A0" w:rsidRDefault="007E351C" w:rsidP="007E3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145" w:type="dxa"/>
            <w:vAlign w:val="center"/>
            <w:tcPrChange w:id="219" w:author="Adel Khelil" w:date="2024-08-09T08:53:00Z">
              <w:tcPr>
                <w:tcW w:w="1928" w:type="dxa"/>
                <w:vAlign w:val="center"/>
              </w:tcPr>
            </w:tcPrChange>
          </w:tcPr>
          <w:p w:rsidR="007C2D31" w:rsidRDefault="007C2D31" w:rsidP="007C2D31">
            <w:pPr>
              <w:rPr>
                <w:del w:id="220" w:author="Adel Khelil" w:date="2024-08-09T08:54:00Z"/>
                <w:rFonts w:ascii="Times New Roman" w:hAnsi="Times New Roman" w:cs="Times New Roman"/>
                <w:sz w:val="24"/>
                <w:szCs w:val="24"/>
              </w:rPr>
              <w:pPrChange w:id="221" w:author="Adel Khelil" w:date="2024-08-09T08:54:00Z">
                <w:pPr>
                  <w:spacing w:after="200" w:line="276" w:lineRule="auto"/>
                  <w:jc w:val="center"/>
                </w:pPr>
              </w:pPrChange>
            </w:pPr>
          </w:p>
          <w:p w:rsidR="007E351C" w:rsidRPr="006261A0" w:rsidDel="00C42A99" w:rsidRDefault="007E351C" w:rsidP="007E351C">
            <w:pPr>
              <w:jc w:val="center"/>
              <w:rPr>
                <w:del w:id="222" w:author="Adel Khelil" w:date="2024-08-09T08:54:00Z"/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2 g IV lente</w:t>
            </w:r>
          </w:p>
          <w:p w:rsidR="007E351C" w:rsidRPr="006261A0" w:rsidRDefault="007E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vMerge w:val="restart"/>
            <w:vAlign w:val="center"/>
            <w:tcPrChange w:id="223" w:author="Adel Khelil" w:date="2024-08-09T08:53:00Z">
              <w:tcPr>
                <w:tcW w:w="2338" w:type="dxa"/>
                <w:vMerge w:val="restart"/>
                <w:vAlign w:val="center"/>
              </w:tcPr>
            </w:tcPrChange>
          </w:tcPr>
          <w:p w:rsidR="007E351C" w:rsidRPr="006261A0" w:rsidRDefault="007E351C" w:rsidP="007E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</w:tc>
      </w:tr>
      <w:tr w:rsidR="007E351C" w:rsidRPr="006261A0" w:rsidTr="00C42A99">
        <w:trPr>
          <w:trHeight w:val="719"/>
          <w:jc w:val="center"/>
          <w:trPrChange w:id="224" w:author="Adel Khelil" w:date="2024-08-09T08:53:00Z">
            <w:trPr>
              <w:trHeight w:val="719"/>
              <w:jc w:val="center"/>
            </w:trPr>
          </w:trPrChange>
        </w:trPr>
        <w:tc>
          <w:tcPr>
            <w:tcW w:w="3397" w:type="dxa"/>
            <w:vMerge/>
            <w:vAlign w:val="center"/>
            <w:tcPrChange w:id="225" w:author="Adel Khelil" w:date="2024-08-09T08:53:00Z">
              <w:tcPr>
                <w:tcW w:w="3846" w:type="dxa"/>
                <w:vMerge/>
                <w:vAlign w:val="center"/>
              </w:tcPr>
            </w:tcPrChange>
          </w:tcPr>
          <w:p w:rsidR="007E351C" w:rsidRPr="006261A0" w:rsidRDefault="007E351C" w:rsidP="007E3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  <w:tcPrChange w:id="226" w:author="Adel Khelil" w:date="2024-08-09T08:53:00Z">
              <w:tcPr>
                <w:tcW w:w="2462" w:type="dxa"/>
                <w:vAlign w:val="center"/>
              </w:tcPr>
            </w:tcPrChange>
          </w:tcPr>
          <w:p w:rsidR="007E351C" w:rsidRDefault="007E351C" w:rsidP="007E3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Céfuroxime</w:t>
            </w:r>
          </w:p>
        </w:tc>
        <w:tc>
          <w:tcPr>
            <w:tcW w:w="2145" w:type="dxa"/>
            <w:vAlign w:val="center"/>
            <w:tcPrChange w:id="227" w:author="Adel Khelil" w:date="2024-08-09T08:53:00Z">
              <w:tcPr>
                <w:tcW w:w="1928" w:type="dxa"/>
                <w:vAlign w:val="center"/>
              </w:tcPr>
            </w:tcPrChange>
          </w:tcPr>
          <w:p w:rsidR="007E351C" w:rsidRDefault="007E351C" w:rsidP="007E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51C" w:rsidRPr="006261A0" w:rsidRDefault="007E351C" w:rsidP="007E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5 g IV lente</w:t>
            </w:r>
          </w:p>
          <w:p w:rsidR="007E351C" w:rsidRDefault="007E351C" w:rsidP="007E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vMerge/>
            <w:vAlign w:val="center"/>
            <w:tcPrChange w:id="228" w:author="Adel Khelil" w:date="2024-08-09T08:53:00Z">
              <w:tcPr>
                <w:tcW w:w="2338" w:type="dxa"/>
                <w:vMerge/>
                <w:vAlign w:val="center"/>
              </w:tcPr>
            </w:tcPrChange>
          </w:tcPr>
          <w:p w:rsidR="007E351C" w:rsidRPr="006261A0" w:rsidRDefault="007E351C" w:rsidP="007E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51C" w:rsidRPr="006261A0" w:rsidTr="00C42A99">
        <w:trPr>
          <w:jc w:val="center"/>
          <w:trPrChange w:id="229" w:author="Adel Khelil" w:date="2024-08-09T08:53:00Z">
            <w:trPr>
              <w:jc w:val="center"/>
            </w:trPr>
          </w:trPrChange>
        </w:trPr>
        <w:tc>
          <w:tcPr>
            <w:tcW w:w="3397" w:type="dxa"/>
            <w:vMerge/>
            <w:vAlign w:val="center"/>
            <w:tcPrChange w:id="230" w:author="Adel Khelil" w:date="2024-08-09T08:53:00Z">
              <w:tcPr>
                <w:tcW w:w="3846" w:type="dxa"/>
                <w:vMerge/>
                <w:vAlign w:val="center"/>
              </w:tcPr>
            </w:tcPrChange>
          </w:tcPr>
          <w:p w:rsidR="007E351C" w:rsidRPr="006261A0" w:rsidRDefault="007E351C" w:rsidP="007E3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  <w:tcPrChange w:id="231" w:author="Adel Khelil" w:date="2024-08-09T08:53:00Z">
              <w:tcPr>
                <w:tcW w:w="2462" w:type="dxa"/>
                <w:vAlign w:val="center"/>
              </w:tcPr>
            </w:tcPrChange>
          </w:tcPr>
          <w:p w:rsidR="007E351C" w:rsidRPr="006261A0" w:rsidDel="00C42A99" w:rsidRDefault="007C2D31">
            <w:pPr>
              <w:rPr>
                <w:del w:id="232" w:author="Adel Khelil" w:date="2024-08-09T08:53:00Z"/>
                <w:rFonts w:ascii="Times New Roman" w:hAnsi="Times New Roman" w:cs="Times New Roman"/>
                <w:sz w:val="24"/>
                <w:szCs w:val="24"/>
              </w:rPr>
            </w:pPr>
            <w:r w:rsidRPr="007C2D31">
              <w:rPr>
                <w:rFonts w:ascii="Times New Roman" w:hAnsi="Times New Roman" w:cs="Times New Roman"/>
                <w:b/>
                <w:bCs/>
                <w:sz w:val="24"/>
                <w:szCs w:val="24"/>
                <w:rPrChange w:id="233" w:author="Adel Khelil" w:date="2024-08-09T08:58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Allergie</w:t>
            </w:r>
            <w:r w:rsidR="007E351C" w:rsidRPr="006261A0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</w:p>
          <w:p w:rsidR="007E351C" w:rsidRDefault="007E3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Vancomycine</w:t>
            </w:r>
            <w:r w:rsidRPr="00885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45" w:type="dxa"/>
            <w:vAlign w:val="center"/>
            <w:tcPrChange w:id="234" w:author="Adel Khelil" w:date="2024-08-09T08:53:00Z">
              <w:tcPr>
                <w:tcW w:w="1928" w:type="dxa"/>
                <w:vAlign w:val="center"/>
              </w:tcPr>
            </w:tcPrChange>
          </w:tcPr>
          <w:p w:rsidR="007E351C" w:rsidRDefault="007E351C" w:rsidP="007E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mg/Kg/12</w:t>
            </w: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0 min</w:t>
            </w:r>
          </w:p>
        </w:tc>
        <w:tc>
          <w:tcPr>
            <w:tcW w:w="2338" w:type="dxa"/>
            <w:vMerge/>
            <w:vAlign w:val="center"/>
            <w:tcPrChange w:id="235" w:author="Adel Khelil" w:date="2024-08-09T08:53:00Z">
              <w:tcPr>
                <w:tcW w:w="2338" w:type="dxa"/>
                <w:vMerge/>
                <w:vAlign w:val="center"/>
              </w:tcPr>
            </w:tcPrChange>
          </w:tcPr>
          <w:p w:rsidR="007E351C" w:rsidRPr="006261A0" w:rsidRDefault="007E351C" w:rsidP="007E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352" w:rsidRPr="006261A0" w:rsidTr="00C42A99">
        <w:trPr>
          <w:jc w:val="center"/>
          <w:trPrChange w:id="236" w:author="Adel Khelil" w:date="2024-08-09T08:53:00Z">
            <w:trPr>
              <w:jc w:val="center"/>
            </w:trPr>
          </w:trPrChange>
        </w:trPr>
        <w:tc>
          <w:tcPr>
            <w:tcW w:w="3397" w:type="dxa"/>
            <w:shd w:val="clear" w:color="auto" w:fill="D9D9D9" w:themeFill="background1" w:themeFillShade="D9"/>
            <w:vAlign w:val="center"/>
            <w:tcPrChange w:id="237" w:author="Adel Khelil" w:date="2024-08-09T08:53:00Z">
              <w:tcPr>
                <w:tcW w:w="3846" w:type="dxa"/>
                <w:shd w:val="clear" w:color="auto" w:fill="D9D9D9" w:themeFill="background1" w:themeFillShade="D9"/>
                <w:vAlign w:val="center"/>
              </w:tcPr>
            </w:tcPrChange>
          </w:tcPr>
          <w:p w:rsidR="00932352" w:rsidRPr="00932352" w:rsidRDefault="00932352" w:rsidP="00FC7D3E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932352" w:rsidRDefault="00932352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 xml:space="preserve">Chirurgie carotidienne </w:t>
            </w:r>
          </w:p>
          <w:p w:rsidR="00932352" w:rsidRPr="00932352" w:rsidRDefault="00932352" w:rsidP="00FC7D3E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</w:tc>
        <w:tc>
          <w:tcPr>
            <w:tcW w:w="7177" w:type="dxa"/>
            <w:gridSpan w:val="3"/>
            <w:shd w:val="clear" w:color="auto" w:fill="D9D9D9" w:themeFill="background1" w:themeFillShade="D9"/>
            <w:vAlign w:val="center"/>
            <w:tcPrChange w:id="238" w:author="Adel Khelil" w:date="2024-08-09T08:53:00Z">
              <w:tcPr>
                <w:tcW w:w="6728" w:type="dxa"/>
                <w:gridSpan w:val="3"/>
                <w:shd w:val="clear" w:color="auto" w:fill="D9D9D9" w:themeFill="background1" w:themeFillShade="D9"/>
                <w:vAlign w:val="center"/>
              </w:tcPr>
            </w:tcPrChange>
          </w:tcPr>
          <w:p w:rsidR="00932352" w:rsidRPr="006261A0" w:rsidRDefault="00932352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</w:tc>
      </w:tr>
      <w:tr w:rsidR="006261A0" w:rsidRPr="006261A0" w:rsidTr="00C42A99">
        <w:trPr>
          <w:trHeight w:val="743"/>
          <w:jc w:val="center"/>
          <w:trPrChange w:id="239" w:author="Adel Khelil" w:date="2024-08-09T08:53:00Z">
            <w:trPr>
              <w:trHeight w:val="743"/>
              <w:jc w:val="center"/>
            </w:trPr>
          </w:trPrChange>
        </w:trPr>
        <w:tc>
          <w:tcPr>
            <w:tcW w:w="3397" w:type="dxa"/>
            <w:vMerge w:val="restart"/>
            <w:vAlign w:val="center"/>
            <w:tcPrChange w:id="240" w:author="Adel Khelil" w:date="2024-08-09T08:53:00Z">
              <w:tcPr>
                <w:tcW w:w="3846" w:type="dxa"/>
                <w:vMerge w:val="restart"/>
                <w:vAlign w:val="center"/>
              </w:tcPr>
            </w:tcPrChange>
          </w:tcPr>
          <w:p w:rsidR="006261A0" w:rsidRPr="006261A0" w:rsidRDefault="009051C3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Amputation de m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 xml:space="preserve">embre </w:t>
            </w:r>
          </w:p>
        </w:tc>
        <w:tc>
          <w:tcPr>
            <w:tcW w:w="2694" w:type="dxa"/>
            <w:vAlign w:val="center"/>
            <w:tcPrChange w:id="241" w:author="Adel Khelil" w:date="2024-08-09T08:53:00Z">
              <w:tcPr>
                <w:tcW w:w="2462" w:type="dxa"/>
                <w:vAlign w:val="center"/>
              </w:tcPr>
            </w:tcPrChange>
          </w:tcPr>
          <w:p w:rsidR="006261A0" w:rsidRPr="006261A0" w:rsidRDefault="009051C3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del w:id="242" w:author="Adel Khelil" w:date="2024-08-09T08:53:00Z">
              <w:r w:rsidDel="00C42A99">
                <w:rPr>
                  <w:rFonts w:ascii="Times New Roman" w:hAnsi="Times New Roman" w:cs="Times New Roman"/>
                  <w:sz w:val="24"/>
                  <w:szCs w:val="24"/>
                </w:rPr>
                <w:delText>a</w:delText>
              </w:r>
            </w:del>
            <w:ins w:id="243" w:author="Adel Khelil" w:date="2024-08-09T08:53:00Z">
              <w:r w:rsidR="00C42A99">
                <w:rPr>
                  <w:rFonts w:ascii="Times New Roman" w:hAnsi="Times New Roman" w:cs="Times New Roman"/>
                  <w:sz w:val="24"/>
                  <w:szCs w:val="24"/>
                </w:rPr>
                <w:t>A</w:t>
              </w:r>
            </w:ins>
            <w:r>
              <w:rPr>
                <w:rFonts w:ascii="Times New Roman" w:hAnsi="Times New Roman" w:cs="Times New Roman"/>
                <w:sz w:val="24"/>
                <w:szCs w:val="24"/>
              </w:rPr>
              <w:t>cide clavulanique</w:t>
            </w:r>
          </w:p>
        </w:tc>
        <w:tc>
          <w:tcPr>
            <w:tcW w:w="2145" w:type="dxa"/>
            <w:vAlign w:val="center"/>
            <w:tcPrChange w:id="244" w:author="Adel Khelil" w:date="2024-08-09T08:53:00Z">
              <w:tcPr>
                <w:tcW w:w="1928" w:type="dxa"/>
                <w:vAlign w:val="center"/>
              </w:tcPr>
            </w:tcPrChange>
          </w:tcPr>
          <w:p w:rsidR="006261A0" w:rsidRPr="006261A0" w:rsidRDefault="006261A0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2g IV lente</w:t>
            </w:r>
          </w:p>
        </w:tc>
        <w:tc>
          <w:tcPr>
            <w:tcW w:w="2338" w:type="dxa"/>
            <w:vAlign w:val="center"/>
            <w:tcPrChange w:id="245" w:author="Adel Khelil" w:date="2024-08-09T08:53:00Z">
              <w:tcPr>
                <w:tcW w:w="2338" w:type="dxa"/>
                <w:vAlign w:val="center"/>
              </w:tcPr>
            </w:tcPrChange>
          </w:tcPr>
          <w:p w:rsidR="00554B5B" w:rsidRDefault="00554B5B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1g /6 h</w:t>
            </w:r>
            <w:del w:id="246" w:author="Adel Khelil" w:date="2024-08-09T08:51:00Z">
              <w:r w:rsidDel="00C42A99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eures </w:delText>
              </w:r>
            </w:del>
          </w:p>
          <w:p w:rsidR="006261A0" w:rsidRPr="006261A0" w:rsidRDefault="00966D50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247" w:author="Adel Khelil" w:date="2024-08-09T08:52:00Z">
              <w:r w:rsidDel="00C42A99">
                <w:rPr>
                  <w:rFonts w:ascii="Times New Roman" w:hAnsi="Times New Roman" w:cs="Times New Roman"/>
                  <w:sz w:val="24"/>
                  <w:szCs w:val="24"/>
                </w:rPr>
                <w:delText>P</w:delText>
              </w:r>
            </w:del>
            <w:ins w:id="248" w:author="Adel Khelil" w:date="2024-08-09T08:52:00Z">
              <w:r w:rsidR="00C42A99">
                <w:rPr>
                  <w:rFonts w:ascii="Times New Roman" w:hAnsi="Times New Roman" w:cs="Times New Roman"/>
                  <w:sz w:val="24"/>
                  <w:szCs w:val="24"/>
                </w:rPr>
                <w:t>p</w:t>
              </w:r>
            </w:ins>
            <w:r w:rsidR="00554B5B">
              <w:rPr>
                <w:rFonts w:ascii="Times New Roman" w:hAnsi="Times New Roman" w:cs="Times New Roman"/>
                <w:sz w:val="24"/>
                <w:szCs w:val="24"/>
              </w:rPr>
              <w:t>endant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48 h</w:t>
            </w:r>
            <w:del w:id="249" w:author="Adel Khelil" w:date="2024-08-09T08:51:00Z">
              <w:r w:rsidR="006261A0" w:rsidRPr="006261A0" w:rsidDel="00C42A99">
                <w:rPr>
                  <w:rFonts w:ascii="Times New Roman" w:hAnsi="Times New Roman" w:cs="Times New Roman"/>
                  <w:sz w:val="24"/>
                  <w:szCs w:val="24"/>
                </w:rPr>
                <w:delText>eures</w:delText>
              </w:r>
            </w:del>
          </w:p>
        </w:tc>
      </w:tr>
      <w:tr w:rsidR="006261A0" w:rsidRPr="006261A0" w:rsidTr="00C42A99">
        <w:trPr>
          <w:trHeight w:val="1418"/>
          <w:jc w:val="center"/>
          <w:trPrChange w:id="250" w:author="Adel Khelil" w:date="2024-08-09T08:53:00Z">
            <w:trPr>
              <w:trHeight w:val="1418"/>
              <w:jc w:val="center"/>
            </w:trPr>
          </w:trPrChange>
        </w:trPr>
        <w:tc>
          <w:tcPr>
            <w:tcW w:w="3397" w:type="dxa"/>
            <w:vMerge/>
            <w:vAlign w:val="center"/>
            <w:tcPrChange w:id="251" w:author="Adel Khelil" w:date="2024-08-09T08:53:00Z">
              <w:tcPr>
                <w:tcW w:w="3846" w:type="dxa"/>
                <w:vMerge/>
                <w:vAlign w:val="center"/>
              </w:tcPr>
            </w:tcPrChange>
          </w:tcPr>
          <w:p w:rsidR="006261A0" w:rsidRPr="006261A0" w:rsidRDefault="006261A0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  <w:tcPrChange w:id="252" w:author="Adel Khelil" w:date="2024-08-09T08:53:00Z">
              <w:tcPr>
                <w:tcW w:w="2462" w:type="dxa"/>
                <w:vAlign w:val="center"/>
              </w:tcPr>
            </w:tcPrChange>
          </w:tcPr>
          <w:p w:rsidR="006261A0" w:rsidRPr="006261A0" w:rsidRDefault="009051C3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77A">
              <w:rPr>
                <w:rFonts w:ascii="Times New Roman" w:hAnsi="Times New Roman" w:cs="Times New Roman"/>
                <w:b/>
                <w:sz w:val="24"/>
                <w:szCs w:val="24"/>
              </w:rPr>
              <w:t>Allergie :</w:t>
            </w:r>
            <w:del w:id="253" w:author="Adel Khelil" w:date="2024-08-09T08:52:00Z">
              <w:r w:rsidR="006261A0" w:rsidRPr="006261A0" w:rsidDel="00C42A99">
                <w:rPr>
                  <w:rFonts w:ascii="Times New Roman" w:hAnsi="Times New Roman" w:cs="Times New Roman"/>
                  <w:sz w:val="24"/>
                  <w:szCs w:val="24"/>
                </w:rPr>
                <w:delText>c</w:delText>
              </w:r>
            </w:del>
            <w:ins w:id="254" w:author="Adel Khelil" w:date="2024-08-09T08:52:00Z">
              <w:r w:rsidR="00C42A99">
                <w:rPr>
                  <w:rFonts w:ascii="Times New Roman" w:hAnsi="Times New Roman" w:cs="Times New Roman"/>
                  <w:sz w:val="24"/>
                  <w:szCs w:val="24"/>
                </w:rPr>
                <w:t>C</w:t>
              </w:r>
            </w:ins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lindamycine</w:t>
            </w:r>
          </w:p>
          <w:p w:rsidR="009051C3" w:rsidRDefault="006261A0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6261A0" w:rsidRPr="006261A0" w:rsidRDefault="006261A0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del w:id="255" w:author="Adel Khelil" w:date="2024-08-09T08:52:00Z">
              <w:r w:rsidRPr="006261A0" w:rsidDel="00C42A99">
                <w:rPr>
                  <w:rFonts w:ascii="Times New Roman" w:hAnsi="Times New Roman" w:cs="Times New Roman"/>
                  <w:sz w:val="24"/>
                  <w:szCs w:val="24"/>
                </w:rPr>
                <w:delText>g</w:delText>
              </w:r>
            </w:del>
            <w:ins w:id="256" w:author="Adel Khelil" w:date="2024-08-09T08:52:00Z">
              <w:r w:rsidR="00C42A99">
                <w:rPr>
                  <w:rFonts w:ascii="Times New Roman" w:hAnsi="Times New Roman" w:cs="Times New Roman"/>
                  <w:sz w:val="24"/>
                  <w:szCs w:val="24"/>
                </w:rPr>
                <w:t>G</w:t>
              </w:r>
            </w:ins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entamicine</w:t>
            </w:r>
          </w:p>
        </w:tc>
        <w:tc>
          <w:tcPr>
            <w:tcW w:w="2145" w:type="dxa"/>
            <w:vAlign w:val="center"/>
            <w:tcPrChange w:id="257" w:author="Adel Khelil" w:date="2024-08-09T08:53:00Z">
              <w:tcPr>
                <w:tcW w:w="1928" w:type="dxa"/>
                <w:vAlign w:val="center"/>
              </w:tcPr>
            </w:tcPrChange>
          </w:tcPr>
          <w:p w:rsidR="006261A0" w:rsidRPr="006261A0" w:rsidRDefault="00C24BEC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00 mg IV lente</w:t>
            </w:r>
          </w:p>
          <w:p w:rsidR="009051C3" w:rsidRDefault="009051C3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1A0" w:rsidRPr="006261A0" w:rsidRDefault="00897A33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mg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/Kg/j</w:t>
            </w:r>
          </w:p>
        </w:tc>
        <w:tc>
          <w:tcPr>
            <w:tcW w:w="2338" w:type="dxa"/>
            <w:vAlign w:val="center"/>
            <w:tcPrChange w:id="258" w:author="Adel Khelil" w:date="2024-08-09T08:53:00Z">
              <w:tcPr>
                <w:tcW w:w="2338" w:type="dxa"/>
                <w:vAlign w:val="center"/>
              </w:tcPr>
            </w:tcPrChange>
          </w:tcPr>
          <w:p w:rsidR="0074777A" w:rsidRDefault="0074777A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42A99" w:rsidRDefault="009051C3" w:rsidP="005370C8">
            <w:pPr>
              <w:jc w:val="center"/>
              <w:rPr>
                <w:ins w:id="259" w:author="Adel Khelil" w:date="2024-08-09T08:52:00Z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77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600mg/6h</w:t>
            </w:r>
          </w:p>
          <w:p w:rsidR="006261A0" w:rsidRPr="0074777A" w:rsidRDefault="00C42A99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ins w:id="260" w:author="Adel Khelil" w:date="2024-08-09T08:52:00Z"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pendant </w:t>
              </w:r>
            </w:ins>
            <w:del w:id="261" w:author="Adel Khelil" w:date="2024-08-09T08:52:00Z">
              <w:r w:rsidR="009051C3" w:rsidRPr="0074777A" w:rsidDel="00C42A99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delText xml:space="preserve"> p</w:delText>
              </w:r>
              <w:r w:rsidR="00554B5B" w:rsidRPr="0074777A" w:rsidDel="00C42A99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delText>dt</w:delText>
              </w:r>
            </w:del>
            <w:r w:rsidR="006261A0" w:rsidRPr="007477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 h</w:t>
            </w:r>
          </w:p>
          <w:p w:rsidR="009051C3" w:rsidRPr="0074777A" w:rsidDel="00C42A99" w:rsidRDefault="009051C3" w:rsidP="005370C8">
            <w:pPr>
              <w:jc w:val="center"/>
              <w:rPr>
                <w:del w:id="262" w:author="Adel Khelil" w:date="2024-08-09T08:52:00Z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261A0" w:rsidRPr="0074777A" w:rsidRDefault="006261A0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77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Réinjecter 5mg/kg</w:t>
            </w:r>
          </w:p>
          <w:p w:rsidR="006261A0" w:rsidRPr="006261A0" w:rsidRDefault="009051C3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à la 24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éme</w:t>
            </w:r>
            <w:r w:rsidR="006261A0" w:rsidRPr="006261A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del w:id="263" w:author="Adel Khelil" w:date="2024-08-09T08:52:00Z">
              <w:r w:rsidR="006261A0" w:rsidRPr="006261A0" w:rsidDel="00C42A99">
                <w:rPr>
                  <w:rFonts w:ascii="Times New Roman" w:hAnsi="Times New Roman" w:cs="Times New Roman"/>
                  <w:sz w:val="24"/>
                  <w:szCs w:val="24"/>
                </w:rPr>
                <w:delText>eure</w:delText>
              </w:r>
            </w:del>
          </w:p>
        </w:tc>
      </w:tr>
      <w:tr w:rsidR="0074777A" w:rsidRPr="006261A0" w:rsidTr="00C42A99">
        <w:trPr>
          <w:jc w:val="center"/>
          <w:trPrChange w:id="264" w:author="Adel Khelil" w:date="2024-08-09T08:53:00Z">
            <w:trPr>
              <w:jc w:val="center"/>
            </w:trPr>
          </w:trPrChange>
        </w:trPr>
        <w:tc>
          <w:tcPr>
            <w:tcW w:w="3397" w:type="dxa"/>
            <w:shd w:val="clear" w:color="auto" w:fill="D9D9D9" w:themeFill="background1" w:themeFillShade="D9"/>
            <w:vAlign w:val="center"/>
            <w:tcPrChange w:id="265" w:author="Adel Khelil" w:date="2024-08-09T08:53:00Z">
              <w:tcPr>
                <w:tcW w:w="3846" w:type="dxa"/>
                <w:shd w:val="clear" w:color="auto" w:fill="D9D9D9" w:themeFill="background1" w:themeFillShade="D9"/>
                <w:vAlign w:val="center"/>
              </w:tcPr>
            </w:tcPrChange>
          </w:tcPr>
          <w:p w:rsidR="0074777A" w:rsidRPr="0074777A" w:rsidRDefault="0074777A" w:rsidP="00FC7D3E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74777A" w:rsidRDefault="0074777A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Chirurgie veineuse</w:t>
            </w:r>
          </w:p>
          <w:p w:rsidR="0074777A" w:rsidRPr="0074777A" w:rsidRDefault="0074777A" w:rsidP="00FC7D3E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</w:tc>
        <w:tc>
          <w:tcPr>
            <w:tcW w:w="7177" w:type="dxa"/>
            <w:gridSpan w:val="3"/>
            <w:shd w:val="clear" w:color="auto" w:fill="D9D9D9" w:themeFill="background1" w:themeFillShade="D9"/>
            <w:vAlign w:val="center"/>
            <w:tcPrChange w:id="266" w:author="Adel Khelil" w:date="2024-08-09T08:53:00Z">
              <w:tcPr>
                <w:tcW w:w="6728" w:type="dxa"/>
                <w:gridSpan w:val="3"/>
                <w:shd w:val="clear" w:color="auto" w:fill="D9D9D9" w:themeFill="background1" w:themeFillShade="D9"/>
                <w:vAlign w:val="center"/>
              </w:tcPr>
            </w:tcPrChange>
          </w:tcPr>
          <w:p w:rsidR="0074777A" w:rsidRPr="006261A0" w:rsidRDefault="0074777A" w:rsidP="00537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A0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</w:tc>
      </w:tr>
    </w:tbl>
    <w:p w:rsidR="00FD435A" w:rsidRPr="00885CED" w:rsidRDefault="00FD435A" w:rsidP="000028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42A99" w:rsidRDefault="00C42A99" w:rsidP="00C42A99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C42A99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C42A99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C42A99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C42A99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C42A99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C42A99">
      <w:pPr>
        <w:pStyle w:val="Paragraphedeliste"/>
        <w:spacing w:after="75" w:line="240" w:lineRule="auto"/>
        <w:ind w:left="785"/>
        <w:jc w:val="both"/>
        <w:rPr>
          <w:ins w:id="267" w:author="Adel Khelil" w:date="2024-08-09T08:55:00Z"/>
          <w:rFonts w:ascii="Times New Roman" w:hAnsi="Times New Roman" w:cs="Times New Roman"/>
          <w:sz w:val="18"/>
          <w:szCs w:val="18"/>
          <w:lang w:val="en-US"/>
        </w:rPr>
      </w:pPr>
    </w:p>
    <w:p w:rsidR="007C2D31" w:rsidRDefault="007C2D31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330D4A" w:rsidRDefault="00330D4A" w:rsidP="007C2D31">
      <w:pPr>
        <w:pStyle w:val="Paragraphedeliste"/>
        <w:spacing w:after="75" w:line="240" w:lineRule="auto"/>
        <w:ind w:left="785"/>
        <w:jc w:val="both"/>
        <w:rPr>
          <w:rFonts w:ascii="Times New Roman" w:hAnsi="Times New Roman" w:cs="Times New Roman"/>
          <w:sz w:val="18"/>
          <w:szCs w:val="18"/>
          <w:lang w:val="en-US"/>
        </w:rPr>
        <w:pPrChange w:id="268" w:author="Adel Khelil" w:date="2024-08-09T08:55:00Z">
          <w:pPr>
            <w:pStyle w:val="Paragraphedeliste"/>
            <w:numPr>
              <w:numId w:val="11"/>
            </w:numPr>
            <w:spacing w:after="75" w:line="240" w:lineRule="auto"/>
            <w:ind w:left="785" w:hanging="360"/>
            <w:jc w:val="both"/>
          </w:pPr>
        </w:pPrChange>
      </w:pPr>
    </w:p>
    <w:p w:rsidR="003677C7" w:rsidRDefault="007C2D31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C2D31">
        <w:rPr>
          <w:noProof/>
        </w:rPr>
        <w:lastRenderedPageBreak/>
        <w:pict>
          <v:shape id="Text Box 7" o:spid="_x0000_s1029" type="#_x0000_t202" style="position:absolute;margin-left:0;margin-top:0;width:339.6pt;height:32.4pt;z-index:251666432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">
            <v:path arrowok="t"/>
            <v:textbox>
              <w:txbxContent>
                <w:p w:rsidR="00E83389" w:rsidRDefault="00E83389" w:rsidP="00554B5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chirurgie orthopédique</w:t>
                  </w:r>
                </w:p>
                <w:p w:rsidR="00E83389" w:rsidRDefault="00E83389"/>
              </w:txbxContent>
            </v:textbox>
          </v:shape>
        </w:pict>
      </w:r>
    </w:p>
    <w:p w:rsidR="003677C7" w:rsidRDefault="003677C7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52F13" w:rsidRPr="00885CED" w:rsidRDefault="00C52F13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677C7" w:rsidRPr="003677C7" w:rsidRDefault="003677C7" w:rsidP="00446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46741" w:rsidRPr="00885CED" w:rsidRDefault="00446741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Grilledutableau"/>
        <w:tblW w:w="10349" w:type="dxa"/>
        <w:jc w:val="center"/>
        <w:tblLook w:val="04A0"/>
        <w:tblPrChange w:id="269" w:author="Adel Khelil" w:date="2024-08-09T09:00:00Z">
          <w:tblPr>
            <w:tblStyle w:val="Grilledutableau"/>
            <w:tblW w:w="10349" w:type="dxa"/>
            <w:jc w:val="center"/>
            <w:tblLook w:val="04A0"/>
          </w:tblPr>
        </w:tblPrChange>
      </w:tblPr>
      <w:tblGrid>
        <w:gridCol w:w="3397"/>
        <w:gridCol w:w="2552"/>
        <w:gridCol w:w="2126"/>
        <w:gridCol w:w="2274"/>
        <w:tblGridChange w:id="270">
          <w:tblGrid>
            <w:gridCol w:w="3858"/>
            <w:gridCol w:w="1894"/>
            <w:gridCol w:w="1870"/>
            <w:gridCol w:w="2727"/>
          </w:tblGrid>
        </w:tblGridChange>
      </w:tblGrid>
      <w:tr w:rsidR="00BD001D" w:rsidRPr="000E5C17" w:rsidTr="008A58B6">
        <w:trPr>
          <w:trHeight w:val="569"/>
          <w:jc w:val="center"/>
          <w:trPrChange w:id="271" w:author="Adel Khelil" w:date="2024-08-09T09:00:00Z">
            <w:trPr>
              <w:trHeight w:val="569"/>
              <w:jc w:val="center"/>
            </w:trPr>
          </w:trPrChange>
        </w:trPr>
        <w:tc>
          <w:tcPr>
            <w:tcW w:w="3397" w:type="dxa"/>
            <w:vAlign w:val="center"/>
            <w:tcPrChange w:id="272" w:author="Adel Khelil" w:date="2024-08-09T09:00:00Z">
              <w:tcPr>
                <w:tcW w:w="3858" w:type="dxa"/>
                <w:vAlign w:val="center"/>
              </w:tcPr>
            </w:tcPrChange>
          </w:tcPr>
          <w:p w:rsidR="00BD001D" w:rsidRPr="000E5C17" w:rsidRDefault="00BD001D" w:rsidP="000E5C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Acte chirurgical</w:t>
            </w:r>
          </w:p>
        </w:tc>
        <w:tc>
          <w:tcPr>
            <w:tcW w:w="2552" w:type="dxa"/>
            <w:vAlign w:val="center"/>
            <w:tcPrChange w:id="273" w:author="Adel Khelil" w:date="2024-08-09T09:00:00Z">
              <w:tcPr>
                <w:tcW w:w="1894" w:type="dxa"/>
                <w:vAlign w:val="center"/>
              </w:tcPr>
            </w:tcPrChange>
          </w:tcPr>
          <w:p w:rsidR="00BD001D" w:rsidRPr="000E5C17" w:rsidRDefault="00BD001D" w:rsidP="000E5C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Produit</w:t>
            </w:r>
          </w:p>
        </w:tc>
        <w:tc>
          <w:tcPr>
            <w:tcW w:w="2126" w:type="dxa"/>
            <w:vAlign w:val="center"/>
            <w:tcPrChange w:id="274" w:author="Adel Khelil" w:date="2024-08-09T09:00:00Z">
              <w:tcPr>
                <w:tcW w:w="1870" w:type="dxa"/>
                <w:vAlign w:val="center"/>
              </w:tcPr>
            </w:tcPrChange>
          </w:tcPr>
          <w:p w:rsidR="00BD001D" w:rsidRPr="000E5C17" w:rsidRDefault="00BD001D" w:rsidP="000E5C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Dose initiale</w:t>
            </w:r>
          </w:p>
        </w:tc>
        <w:tc>
          <w:tcPr>
            <w:tcW w:w="2274" w:type="dxa"/>
            <w:vAlign w:val="center"/>
            <w:tcPrChange w:id="275" w:author="Adel Khelil" w:date="2024-08-09T09:00:00Z">
              <w:tcPr>
                <w:tcW w:w="2727" w:type="dxa"/>
                <w:vAlign w:val="center"/>
              </w:tcPr>
            </w:tcPrChange>
          </w:tcPr>
          <w:p w:rsidR="00BD001D" w:rsidRPr="000E5C17" w:rsidRDefault="000E5C17" w:rsidP="000E5C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Posologie et durée</w:t>
            </w:r>
          </w:p>
        </w:tc>
      </w:tr>
      <w:tr w:rsidR="00BD001D" w:rsidRPr="000E5C17" w:rsidTr="008A58B6">
        <w:trPr>
          <w:trHeight w:val="535"/>
          <w:jc w:val="center"/>
          <w:trPrChange w:id="276" w:author="Adel Khelil" w:date="2024-08-09T09:00:00Z">
            <w:trPr>
              <w:trHeight w:val="535"/>
              <w:jc w:val="center"/>
            </w:trPr>
          </w:trPrChange>
        </w:trPr>
        <w:tc>
          <w:tcPr>
            <w:tcW w:w="3397" w:type="dxa"/>
            <w:vMerge w:val="restart"/>
            <w:vAlign w:val="center"/>
            <w:tcPrChange w:id="277" w:author="Adel Khelil" w:date="2024-08-09T09:00:00Z">
              <w:tcPr>
                <w:tcW w:w="3858" w:type="dxa"/>
                <w:vMerge w:val="restart"/>
                <w:vAlign w:val="center"/>
              </w:tcPr>
            </w:tcPrChange>
          </w:tcPr>
          <w:p w:rsidR="007C2D31" w:rsidRDefault="007C2D31" w:rsidP="007C2D31">
            <w:pPr>
              <w:jc w:val="both"/>
              <w:rPr>
                <w:del w:id="278" w:author="Adel Khelil" w:date="2024-08-09T09:02:00Z"/>
                <w:rFonts w:ascii="Times New Roman" w:hAnsi="Times New Roman" w:cs="Times New Roman"/>
                <w:sz w:val="24"/>
                <w:szCs w:val="24"/>
              </w:rPr>
              <w:pPrChange w:id="279" w:author="Adel Khelil" w:date="2024-08-09T09:02:00Z">
                <w:pPr>
                  <w:spacing w:after="200" w:line="276" w:lineRule="auto"/>
                </w:pPr>
              </w:pPrChange>
            </w:pPr>
          </w:p>
          <w:p w:rsidR="007C2D31" w:rsidRDefault="00BD001D" w:rsidP="007C2D31">
            <w:pPr>
              <w:spacing w:line="276" w:lineRule="auto"/>
              <w:jc w:val="both"/>
              <w:rPr>
                <w:del w:id="280" w:author="Adel Khelil" w:date="2024-08-09T09:02:00Z"/>
                <w:rFonts w:ascii="Times New Roman" w:hAnsi="Times New Roman" w:cs="Times New Roman"/>
                <w:sz w:val="24"/>
                <w:szCs w:val="24"/>
              </w:rPr>
              <w:pPrChange w:id="281" w:author="Adel Khelil" w:date="2024-08-09T09:02:00Z">
                <w:pPr>
                  <w:spacing w:after="200" w:line="276" w:lineRule="auto"/>
                </w:pPr>
              </w:pPrChange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 xml:space="preserve">Prothèse articulaire quelle que soit </w:t>
            </w:r>
          </w:p>
          <w:p w:rsidR="007C2D31" w:rsidRDefault="00BD001D" w:rsidP="007C2D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282" w:author="Adel Khelil" w:date="2024-08-09T09:02:00Z">
                <w:pPr>
                  <w:spacing w:after="200" w:line="276" w:lineRule="auto"/>
                </w:pPr>
              </w:pPrChange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l’articulation (membre supérieur, membre inférieur)</w:t>
            </w:r>
          </w:p>
        </w:tc>
        <w:tc>
          <w:tcPr>
            <w:tcW w:w="2552" w:type="dxa"/>
            <w:vAlign w:val="center"/>
            <w:tcPrChange w:id="283" w:author="Adel Khelil" w:date="2024-08-09T09:00:00Z">
              <w:tcPr>
                <w:tcW w:w="1894" w:type="dxa"/>
                <w:vAlign w:val="center"/>
              </w:tcPr>
            </w:tcPrChange>
          </w:tcPr>
          <w:p w:rsidR="00BD001D" w:rsidRPr="000E5C17" w:rsidRDefault="00BD001D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126" w:type="dxa"/>
            <w:vAlign w:val="center"/>
            <w:tcPrChange w:id="284" w:author="Adel Khelil" w:date="2024-08-09T09:00:00Z">
              <w:tcPr>
                <w:tcW w:w="1870" w:type="dxa"/>
                <w:vAlign w:val="center"/>
              </w:tcPr>
            </w:tcPrChange>
          </w:tcPr>
          <w:p w:rsidR="00BD001D" w:rsidRPr="000E5C17" w:rsidRDefault="00BD001D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2 g IV lente</w:t>
            </w:r>
          </w:p>
        </w:tc>
        <w:tc>
          <w:tcPr>
            <w:tcW w:w="2274" w:type="dxa"/>
            <w:vAlign w:val="center"/>
            <w:tcPrChange w:id="285" w:author="Adel Khelil" w:date="2024-08-09T09:00:00Z">
              <w:tcPr>
                <w:tcW w:w="2727" w:type="dxa"/>
                <w:vAlign w:val="center"/>
              </w:tcPr>
            </w:tcPrChange>
          </w:tcPr>
          <w:p w:rsidR="00BD001D" w:rsidRPr="000E5C17" w:rsidRDefault="00BD001D" w:rsidP="00570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1g si durée &gt; 4h</w:t>
            </w:r>
          </w:p>
        </w:tc>
      </w:tr>
      <w:tr w:rsidR="00BD001D" w:rsidRPr="000E5C17" w:rsidTr="008A58B6">
        <w:trPr>
          <w:trHeight w:val="416"/>
          <w:jc w:val="center"/>
          <w:trPrChange w:id="286" w:author="Adel Khelil" w:date="2024-08-09T09:00:00Z">
            <w:trPr>
              <w:trHeight w:val="416"/>
              <w:jc w:val="center"/>
            </w:trPr>
          </w:trPrChange>
        </w:trPr>
        <w:tc>
          <w:tcPr>
            <w:tcW w:w="3397" w:type="dxa"/>
            <w:vMerge/>
            <w:vAlign w:val="center"/>
            <w:tcPrChange w:id="287" w:author="Adel Khelil" w:date="2024-08-09T09:00:00Z">
              <w:tcPr>
                <w:tcW w:w="3858" w:type="dxa"/>
                <w:vMerge/>
                <w:vAlign w:val="center"/>
              </w:tcPr>
            </w:tcPrChange>
          </w:tcPr>
          <w:p w:rsidR="00BD001D" w:rsidRPr="000E5C17" w:rsidRDefault="00BD001D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  <w:tcPrChange w:id="288" w:author="Adel Khelil" w:date="2024-08-09T09:00:00Z">
              <w:tcPr>
                <w:tcW w:w="1894" w:type="dxa"/>
                <w:vAlign w:val="center"/>
              </w:tcPr>
            </w:tcPrChange>
          </w:tcPr>
          <w:p w:rsidR="00BD001D" w:rsidRPr="000E5C17" w:rsidRDefault="00BD001D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Céfuroxime</w:t>
            </w:r>
          </w:p>
        </w:tc>
        <w:tc>
          <w:tcPr>
            <w:tcW w:w="2126" w:type="dxa"/>
            <w:vAlign w:val="center"/>
            <w:tcPrChange w:id="289" w:author="Adel Khelil" w:date="2024-08-09T09:00:00Z">
              <w:tcPr>
                <w:tcW w:w="1870" w:type="dxa"/>
                <w:vAlign w:val="center"/>
              </w:tcPr>
            </w:tcPrChange>
          </w:tcPr>
          <w:p w:rsidR="00BD001D" w:rsidRPr="000E5C17" w:rsidRDefault="00BD001D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1,5 g IV lente</w:t>
            </w:r>
          </w:p>
        </w:tc>
        <w:tc>
          <w:tcPr>
            <w:tcW w:w="2274" w:type="dxa"/>
            <w:vAlign w:val="center"/>
            <w:tcPrChange w:id="290" w:author="Adel Khelil" w:date="2024-08-09T09:00:00Z">
              <w:tcPr>
                <w:tcW w:w="2727" w:type="dxa"/>
                <w:vAlign w:val="center"/>
              </w:tcPr>
            </w:tcPrChange>
          </w:tcPr>
          <w:p w:rsidR="00BD001D" w:rsidRPr="000E5C17" w:rsidRDefault="00BD001D" w:rsidP="00570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0,75g si durée &gt; 2h</w:t>
            </w:r>
          </w:p>
        </w:tc>
      </w:tr>
      <w:tr w:rsidR="00BD001D" w:rsidRPr="000E5C17" w:rsidTr="008A58B6">
        <w:trPr>
          <w:trHeight w:val="1131"/>
          <w:jc w:val="center"/>
          <w:trPrChange w:id="291" w:author="Adel Khelil" w:date="2024-08-09T09:00:00Z">
            <w:trPr>
              <w:trHeight w:val="1131"/>
              <w:jc w:val="center"/>
            </w:trPr>
          </w:trPrChange>
        </w:trPr>
        <w:tc>
          <w:tcPr>
            <w:tcW w:w="3397" w:type="dxa"/>
            <w:vMerge/>
            <w:vAlign w:val="center"/>
            <w:tcPrChange w:id="292" w:author="Adel Khelil" w:date="2024-08-09T09:00:00Z">
              <w:tcPr>
                <w:tcW w:w="3858" w:type="dxa"/>
                <w:vMerge/>
                <w:vAlign w:val="center"/>
              </w:tcPr>
            </w:tcPrChange>
          </w:tcPr>
          <w:p w:rsidR="00BD001D" w:rsidRPr="000E5C17" w:rsidRDefault="00BD001D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  <w:tcPrChange w:id="293" w:author="Adel Khelil" w:date="2024-08-09T09:00:00Z">
              <w:tcPr>
                <w:tcW w:w="1894" w:type="dxa"/>
                <w:vAlign w:val="center"/>
              </w:tcPr>
            </w:tcPrChange>
          </w:tcPr>
          <w:p w:rsidR="00BD001D" w:rsidDel="008A58B6" w:rsidRDefault="00BD001D" w:rsidP="0074777A">
            <w:pPr>
              <w:rPr>
                <w:del w:id="294" w:author="Adel Khelil" w:date="2024-08-09T09:00:00Z"/>
                <w:rFonts w:ascii="Times New Roman" w:hAnsi="Times New Roman" w:cs="Times New Roman"/>
                <w:b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b/>
                <w:sz w:val="24"/>
                <w:szCs w:val="24"/>
              </w:rPr>
              <w:t>Allergie :</w:t>
            </w:r>
          </w:p>
          <w:p w:rsidR="0000283A" w:rsidRDefault="0000283A">
            <w:r>
              <w:t>Clindamycine</w:t>
            </w:r>
          </w:p>
          <w:p w:rsidR="0000283A" w:rsidRPr="000E5C17" w:rsidRDefault="0000283A" w:rsidP="00747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ou</w:t>
            </w:r>
          </w:p>
          <w:p w:rsidR="00BD001D" w:rsidRPr="000E5C17" w:rsidRDefault="00BD001D" w:rsidP="00570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del w:id="295" w:author="Adel Khelil" w:date="2024-08-09T08:56:00Z">
              <w:r w:rsidRPr="000E5C17" w:rsidDel="00C42A99">
                <w:rPr>
                  <w:rFonts w:ascii="Times New Roman" w:hAnsi="Times New Roman" w:cs="Times New Roman"/>
                  <w:sz w:val="24"/>
                  <w:szCs w:val="24"/>
                </w:rPr>
                <w:delText>v</w:delText>
              </w:r>
            </w:del>
            <w:ins w:id="296" w:author="Adel Khelil" w:date="2024-08-09T08:56:00Z">
              <w:r w:rsidR="00C42A99">
                <w:rPr>
                  <w:rFonts w:ascii="Times New Roman" w:hAnsi="Times New Roman" w:cs="Times New Roman"/>
                  <w:sz w:val="24"/>
                  <w:szCs w:val="24"/>
                </w:rPr>
                <w:t>V</w:t>
              </w:r>
            </w:ins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ancomycine</w:t>
            </w:r>
            <w:r w:rsidR="004748BB" w:rsidRPr="00885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26" w:type="dxa"/>
            <w:vAlign w:val="center"/>
            <w:tcPrChange w:id="297" w:author="Adel Khelil" w:date="2024-08-09T09:00:00Z">
              <w:tcPr>
                <w:tcW w:w="1870" w:type="dxa"/>
                <w:vAlign w:val="center"/>
              </w:tcPr>
            </w:tcPrChange>
          </w:tcPr>
          <w:p w:rsidR="000E5C17" w:rsidRPr="00C52F13" w:rsidDel="008A58B6" w:rsidRDefault="000E5C17" w:rsidP="0074777A">
            <w:pPr>
              <w:jc w:val="center"/>
              <w:rPr>
                <w:del w:id="298" w:author="Adel Khelil" w:date="2024-08-09T09:00:00Z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0283A" w:rsidRDefault="0000283A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900 mg IV lente</w:t>
            </w:r>
          </w:p>
          <w:p w:rsidR="0000283A" w:rsidRDefault="0000283A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001D" w:rsidRPr="00C52F13" w:rsidRDefault="0000283A" w:rsidP="00570F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30mg/kg/12</w:t>
            </w:r>
            <w:r w:rsidR="00BD001D" w:rsidRPr="00C52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0min</w:t>
            </w:r>
          </w:p>
        </w:tc>
        <w:tc>
          <w:tcPr>
            <w:tcW w:w="2274" w:type="dxa"/>
            <w:vAlign w:val="center"/>
            <w:tcPrChange w:id="299" w:author="Adel Khelil" w:date="2024-08-09T09:00:00Z">
              <w:tcPr>
                <w:tcW w:w="2727" w:type="dxa"/>
                <w:vAlign w:val="center"/>
              </w:tcPr>
            </w:tcPrChange>
          </w:tcPr>
          <w:p w:rsidR="00BD001D" w:rsidRPr="000E5C17" w:rsidRDefault="00570F31" w:rsidP="00570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</w:tc>
      </w:tr>
      <w:tr w:rsidR="00BD001D" w:rsidRPr="000E5C17" w:rsidTr="008A58B6">
        <w:trPr>
          <w:trHeight w:val="396"/>
          <w:jc w:val="center"/>
          <w:trPrChange w:id="300" w:author="Adel Khelil" w:date="2024-08-09T09:01:00Z">
            <w:trPr>
              <w:trHeight w:val="708"/>
              <w:jc w:val="center"/>
            </w:trPr>
          </w:trPrChange>
        </w:trPr>
        <w:tc>
          <w:tcPr>
            <w:tcW w:w="3397" w:type="dxa"/>
            <w:vMerge w:val="restart"/>
            <w:vAlign w:val="center"/>
            <w:tcPrChange w:id="301" w:author="Adel Khelil" w:date="2024-08-09T09:01:00Z">
              <w:tcPr>
                <w:tcW w:w="3858" w:type="dxa"/>
                <w:vMerge w:val="restart"/>
                <w:vAlign w:val="center"/>
              </w:tcPr>
            </w:tcPrChange>
          </w:tcPr>
          <w:p w:rsidR="007C2D31" w:rsidRDefault="0074777A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302" w:author="Adel Khelil" w:date="2024-08-09T09:02:00Z">
                <w:pPr>
                  <w:spacing w:after="200" w:line="276" w:lineRule="auto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D001D" w:rsidRPr="000E5C17">
              <w:rPr>
                <w:rFonts w:ascii="Times New Roman" w:hAnsi="Times New Roman" w:cs="Times New Roman"/>
                <w:sz w:val="24"/>
                <w:szCs w:val="24"/>
              </w:rPr>
              <w:t>Mise en place de matériel quel qu’il soit (résorbable ou non,ciment,greffe osseuse...) et quelle que soit la technique (percutanée,</w:t>
            </w:r>
            <w:r w:rsidR="00570F31">
              <w:rPr>
                <w:rFonts w:ascii="Times New Roman" w:hAnsi="Times New Roman" w:cs="Times New Roman"/>
                <w:sz w:val="24"/>
                <w:szCs w:val="24"/>
              </w:rPr>
              <w:t xml:space="preserve"> arthroscopie</w:t>
            </w:r>
            <w:r w:rsidR="00BD001D" w:rsidRPr="000E5C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C2D31" w:rsidRDefault="0074777A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303" w:author="Adel Khelil" w:date="2024-08-09T09:02:00Z">
                <w:pPr>
                  <w:spacing w:after="200" w:line="276" w:lineRule="auto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D001D" w:rsidRPr="000E5C17">
              <w:rPr>
                <w:rFonts w:ascii="Times New Roman" w:hAnsi="Times New Roman" w:cs="Times New Roman"/>
                <w:sz w:val="24"/>
                <w:szCs w:val="24"/>
              </w:rPr>
              <w:t>Chirurgie articulaire par arthrotomie</w:t>
            </w:r>
          </w:p>
        </w:tc>
        <w:tc>
          <w:tcPr>
            <w:tcW w:w="2552" w:type="dxa"/>
            <w:vAlign w:val="center"/>
            <w:tcPrChange w:id="304" w:author="Adel Khelil" w:date="2024-08-09T09:01:00Z">
              <w:tcPr>
                <w:tcW w:w="1894" w:type="dxa"/>
                <w:vAlign w:val="center"/>
              </w:tcPr>
            </w:tcPrChange>
          </w:tcPr>
          <w:p w:rsidR="00BD001D" w:rsidRPr="000E5C17" w:rsidRDefault="00BD001D" w:rsidP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</w:tc>
        <w:tc>
          <w:tcPr>
            <w:tcW w:w="2126" w:type="dxa"/>
            <w:vAlign w:val="center"/>
            <w:tcPrChange w:id="305" w:author="Adel Khelil" w:date="2024-08-09T09:01:00Z">
              <w:tcPr>
                <w:tcW w:w="1870" w:type="dxa"/>
                <w:vAlign w:val="center"/>
              </w:tcPr>
            </w:tcPrChange>
          </w:tcPr>
          <w:p w:rsidR="00BD001D" w:rsidRPr="000E5C17" w:rsidRDefault="00BD001D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2 g IV lente</w:t>
            </w:r>
          </w:p>
        </w:tc>
        <w:tc>
          <w:tcPr>
            <w:tcW w:w="2274" w:type="dxa"/>
            <w:vAlign w:val="center"/>
            <w:tcPrChange w:id="306" w:author="Adel Khelil" w:date="2024-08-09T09:01:00Z">
              <w:tcPr>
                <w:tcW w:w="2727" w:type="dxa"/>
                <w:vAlign w:val="center"/>
              </w:tcPr>
            </w:tcPrChange>
          </w:tcPr>
          <w:p w:rsidR="00BD001D" w:rsidRPr="000E5C17" w:rsidRDefault="00BD001D" w:rsidP="00570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1g si durée &gt; 4h</w:t>
            </w:r>
          </w:p>
        </w:tc>
      </w:tr>
      <w:tr w:rsidR="00BD001D" w:rsidRPr="000E5C17" w:rsidTr="008A58B6">
        <w:trPr>
          <w:trHeight w:val="1267"/>
          <w:jc w:val="center"/>
          <w:trPrChange w:id="307" w:author="Adel Khelil" w:date="2024-08-09T09:01:00Z">
            <w:trPr>
              <w:trHeight w:val="1398"/>
              <w:jc w:val="center"/>
            </w:trPr>
          </w:trPrChange>
        </w:trPr>
        <w:tc>
          <w:tcPr>
            <w:tcW w:w="3397" w:type="dxa"/>
            <w:vMerge/>
            <w:vAlign w:val="center"/>
            <w:tcPrChange w:id="308" w:author="Adel Khelil" w:date="2024-08-09T09:01:00Z">
              <w:tcPr>
                <w:tcW w:w="3858" w:type="dxa"/>
                <w:vMerge/>
                <w:vAlign w:val="center"/>
              </w:tcPr>
            </w:tcPrChange>
          </w:tcPr>
          <w:p w:rsidR="00BD001D" w:rsidRPr="000E5C17" w:rsidRDefault="00BD001D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  <w:tcPrChange w:id="309" w:author="Adel Khelil" w:date="2024-08-09T09:01:00Z">
              <w:tcPr>
                <w:tcW w:w="1894" w:type="dxa"/>
                <w:vAlign w:val="center"/>
              </w:tcPr>
            </w:tcPrChange>
          </w:tcPr>
          <w:p w:rsidR="00BD001D" w:rsidDel="008A58B6" w:rsidRDefault="00BD001D" w:rsidP="0074777A">
            <w:pPr>
              <w:rPr>
                <w:del w:id="310" w:author="Adel Khelil" w:date="2024-08-09T09:00:00Z"/>
                <w:rFonts w:ascii="Times New Roman" w:hAnsi="Times New Roman" w:cs="Times New Roman"/>
                <w:b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b/>
                <w:sz w:val="24"/>
                <w:szCs w:val="24"/>
              </w:rPr>
              <w:t>Allergie :</w:t>
            </w:r>
          </w:p>
          <w:p w:rsidR="00927305" w:rsidRDefault="00927305">
            <w:r>
              <w:t>Clindamycine</w:t>
            </w:r>
          </w:p>
          <w:p w:rsidR="00927305" w:rsidRPr="000E5C17" w:rsidRDefault="00927305" w:rsidP="00747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ou</w:t>
            </w:r>
          </w:p>
          <w:p w:rsidR="00BD001D" w:rsidRPr="000E5C17" w:rsidDel="00C42A99" w:rsidRDefault="00BD001D" w:rsidP="0074777A">
            <w:pPr>
              <w:rPr>
                <w:del w:id="311" w:author="Adel Khelil" w:date="2024-08-09T08:56:00Z"/>
                <w:rFonts w:ascii="Times New Roman" w:hAnsi="Times New Roman" w:cs="Times New Roman"/>
                <w:sz w:val="24"/>
                <w:szCs w:val="24"/>
              </w:rPr>
            </w:pPr>
            <w:del w:id="312" w:author="Adel Khelil" w:date="2024-08-09T08:56:00Z">
              <w:r w:rsidRPr="000E5C17" w:rsidDel="00C42A99">
                <w:rPr>
                  <w:rFonts w:ascii="Times New Roman" w:hAnsi="Times New Roman" w:cs="Times New Roman"/>
                  <w:sz w:val="24"/>
                  <w:szCs w:val="24"/>
                </w:rPr>
                <w:delText>v</w:delText>
              </w:r>
            </w:del>
            <w:ins w:id="313" w:author="Adel Khelil" w:date="2024-08-09T08:56:00Z">
              <w:r w:rsidR="00C42A99">
                <w:rPr>
                  <w:rFonts w:ascii="Times New Roman" w:hAnsi="Times New Roman" w:cs="Times New Roman"/>
                  <w:sz w:val="24"/>
                  <w:szCs w:val="24"/>
                </w:rPr>
                <w:t>V</w:t>
              </w:r>
            </w:ins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ancomycine</w:t>
            </w:r>
            <w:r w:rsidR="004748BB" w:rsidRPr="00885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  <w:p w:rsidR="00BD001D" w:rsidRPr="000E5C17" w:rsidRDefault="00BD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  <w:tcPrChange w:id="314" w:author="Adel Khelil" w:date="2024-08-09T09:01:00Z">
              <w:tcPr>
                <w:tcW w:w="1870" w:type="dxa"/>
                <w:vAlign w:val="center"/>
              </w:tcPr>
            </w:tcPrChange>
          </w:tcPr>
          <w:p w:rsidR="000E5C17" w:rsidRPr="00C52F13" w:rsidDel="008A58B6" w:rsidRDefault="000E5C17" w:rsidP="0074777A">
            <w:pPr>
              <w:jc w:val="center"/>
              <w:rPr>
                <w:del w:id="315" w:author="Adel Khelil" w:date="2024-08-09T09:00:00Z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27305" w:rsidRDefault="00927305" w:rsidP="009273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900 mg IV lente</w:t>
            </w:r>
          </w:p>
          <w:p w:rsidR="00927305" w:rsidRDefault="00927305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001D" w:rsidRPr="00C52F13" w:rsidDel="00C42A99" w:rsidRDefault="0000283A" w:rsidP="00927305">
            <w:pPr>
              <w:rPr>
                <w:del w:id="316" w:author="Adel Khelil" w:date="2024-08-09T08:57:00Z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30mg/kg/12</w:t>
            </w:r>
            <w:r w:rsidR="00BD001D" w:rsidRPr="00C52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0min</w:t>
            </w:r>
          </w:p>
          <w:p w:rsidR="00BD001D" w:rsidRPr="00C52F13" w:rsidRDefault="00BD001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74" w:type="dxa"/>
            <w:vAlign w:val="center"/>
            <w:tcPrChange w:id="317" w:author="Adel Khelil" w:date="2024-08-09T09:01:00Z">
              <w:tcPr>
                <w:tcW w:w="2727" w:type="dxa"/>
                <w:vAlign w:val="center"/>
              </w:tcPr>
            </w:tcPrChange>
          </w:tcPr>
          <w:p w:rsidR="00BD001D" w:rsidRPr="000E5C17" w:rsidRDefault="000E5C17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  <w:p w:rsidR="00B3602F" w:rsidDel="008A58B6" w:rsidRDefault="00B3602F" w:rsidP="0074777A">
            <w:pPr>
              <w:jc w:val="center"/>
              <w:rPr>
                <w:del w:id="318" w:author="Adel Khelil" w:date="2024-08-09T09:00:00Z"/>
                <w:rFonts w:ascii="Times New Roman" w:hAnsi="Times New Roman" w:cs="Times New Roman"/>
                <w:sz w:val="24"/>
                <w:szCs w:val="24"/>
              </w:rPr>
            </w:pPr>
          </w:p>
          <w:p w:rsidR="00BD001D" w:rsidRPr="000E5C17" w:rsidRDefault="00BD001D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319" w:author="Adel Khelil" w:date="2024-08-09T09:00:00Z">
              <w:r w:rsidRPr="000E5C17" w:rsidDel="008A58B6">
                <w:rPr>
                  <w:rFonts w:ascii="Times New Roman" w:hAnsi="Times New Roman" w:cs="Times New Roman"/>
                  <w:sz w:val="24"/>
                  <w:szCs w:val="24"/>
                </w:rPr>
                <w:delText>Dose unique</w:delText>
              </w:r>
            </w:del>
          </w:p>
        </w:tc>
      </w:tr>
      <w:tr w:rsidR="0074777A" w:rsidRPr="000E5C17" w:rsidTr="008A58B6">
        <w:trPr>
          <w:jc w:val="center"/>
          <w:trPrChange w:id="320" w:author="Adel Khelil" w:date="2024-08-09T09:00:00Z">
            <w:trPr>
              <w:jc w:val="center"/>
            </w:trPr>
          </w:trPrChange>
        </w:trPr>
        <w:tc>
          <w:tcPr>
            <w:tcW w:w="3397" w:type="dxa"/>
            <w:shd w:val="clear" w:color="auto" w:fill="D9D9D9" w:themeFill="background1" w:themeFillShade="D9"/>
            <w:vAlign w:val="center"/>
            <w:tcPrChange w:id="321" w:author="Adel Khelil" w:date="2024-08-09T09:00:00Z">
              <w:tcPr>
                <w:tcW w:w="3858" w:type="dxa"/>
                <w:shd w:val="clear" w:color="auto" w:fill="D9D9D9" w:themeFill="background1" w:themeFillShade="D9"/>
                <w:vAlign w:val="center"/>
              </w:tcPr>
            </w:tcPrChange>
          </w:tcPr>
          <w:p w:rsidR="007C2D31" w:rsidRDefault="0074777A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322" w:author="Adel Khelil" w:date="2024-08-09T09:02:00Z">
                <w:pPr>
                  <w:spacing w:after="200" w:line="276" w:lineRule="auto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Arthroscopie simple sans implant (avec ou sans méniscectomie)</w:t>
            </w:r>
          </w:p>
          <w:p w:rsidR="007C2D31" w:rsidRDefault="0074777A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323" w:author="Adel Khelil" w:date="2024-08-09T09:02:00Z">
                <w:pPr>
                  <w:spacing w:after="200" w:line="276" w:lineRule="auto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Chirurgie extra-articulaire des parties molles sans implant</w:t>
            </w:r>
          </w:p>
        </w:tc>
        <w:tc>
          <w:tcPr>
            <w:tcW w:w="6952" w:type="dxa"/>
            <w:gridSpan w:val="3"/>
            <w:shd w:val="clear" w:color="auto" w:fill="D9D9D9" w:themeFill="background1" w:themeFillShade="D9"/>
            <w:vAlign w:val="center"/>
            <w:tcPrChange w:id="324" w:author="Adel Khelil" w:date="2024-08-09T09:00:00Z">
              <w:tcPr>
                <w:tcW w:w="6491" w:type="dxa"/>
                <w:gridSpan w:val="3"/>
                <w:shd w:val="clear" w:color="auto" w:fill="D9D9D9" w:themeFill="background1" w:themeFillShade="D9"/>
                <w:vAlign w:val="center"/>
              </w:tcPr>
            </w:tcPrChange>
          </w:tcPr>
          <w:p w:rsidR="0074777A" w:rsidRPr="000E5C17" w:rsidRDefault="0074777A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</w:tc>
      </w:tr>
      <w:tr w:rsidR="0074777A" w:rsidRPr="000E5C17" w:rsidTr="008A58B6">
        <w:trPr>
          <w:jc w:val="center"/>
          <w:trPrChange w:id="325" w:author="Adel Khelil" w:date="2024-08-09T09:00:00Z">
            <w:trPr>
              <w:jc w:val="center"/>
            </w:trPr>
          </w:trPrChange>
        </w:trPr>
        <w:tc>
          <w:tcPr>
            <w:tcW w:w="3397" w:type="dxa"/>
            <w:vMerge w:val="restart"/>
            <w:vAlign w:val="center"/>
            <w:tcPrChange w:id="326" w:author="Adel Khelil" w:date="2024-08-09T09:00:00Z">
              <w:tcPr>
                <w:tcW w:w="3858" w:type="dxa"/>
                <w:vMerge w:val="restart"/>
                <w:vAlign w:val="center"/>
              </w:tcPr>
            </w:tcPrChange>
          </w:tcPr>
          <w:p w:rsidR="0074777A" w:rsidRDefault="0074777A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Chirurgie du rachis</w:t>
            </w:r>
          </w:p>
        </w:tc>
        <w:tc>
          <w:tcPr>
            <w:tcW w:w="2552" w:type="dxa"/>
            <w:vAlign w:val="center"/>
            <w:tcPrChange w:id="327" w:author="Adel Khelil" w:date="2024-08-09T09:00:00Z">
              <w:tcPr>
                <w:tcW w:w="1894" w:type="dxa"/>
                <w:vAlign w:val="center"/>
              </w:tcPr>
            </w:tcPrChange>
          </w:tcPr>
          <w:p w:rsidR="0074777A" w:rsidRPr="000E5C17" w:rsidDel="00C42A99" w:rsidRDefault="0074777A" w:rsidP="0074777A">
            <w:pPr>
              <w:rPr>
                <w:del w:id="328" w:author="Adel Khelil" w:date="2024-08-09T08:57:00Z"/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  <w:p w:rsidR="0074777A" w:rsidRPr="000E5C17" w:rsidRDefault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  <w:tcPrChange w:id="329" w:author="Adel Khelil" w:date="2024-08-09T09:00:00Z">
              <w:tcPr>
                <w:tcW w:w="1870" w:type="dxa"/>
                <w:vAlign w:val="center"/>
              </w:tcPr>
            </w:tcPrChange>
          </w:tcPr>
          <w:p w:rsidR="0074777A" w:rsidRPr="00C52F13" w:rsidDel="00C42A99" w:rsidRDefault="0074777A" w:rsidP="0074777A">
            <w:pPr>
              <w:jc w:val="center"/>
              <w:rPr>
                <w:del w:id="330" w:author="Adel Khelil" w:date="2024-08-09T08:57:00Z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2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g IV lente</w:t>
            </w:r>
          </w:p>
          <w:p w:rsidR="0074777A" w:rsidRPr="000E5C17" w:rsidRDefault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  <w:tcPrChange w:id="331" w:author="Adel Khelil" w:date="2024-08-09T09:00:00Z">
              <w:tcPr>
                <w:tcW w:w="2727" w:type="dxa"/>
                <w:vAlign w:val="center"/>
              </w:tcPr>
            </w:tcPrChange>
          </w:tcPr>
          <w:p w:rsidR="0074777A" w:rsidRDefault="0074777A" w:rsidP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  <w:p w:rsidR="007C2D31" w:rsidRDefault="0074777A" w:rsidP="007C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pPrChange w:id="332" w:author="Adel Khelil" w:date="2024-08-09T09:01:00Z">
                <w:pPr>
                  <w:spacing w:after="200" w:line="276" w:lineRule="auto"/>
                  <w:jc w:val="center"/>
                </w:pPr>
              </w:pPrChange>
            </w:pPr>
            <w:r w:rsidRPr="00B71565">
              <w:rPr>
                <w:rFonts w:ascii="Times New Roman" w:hAnsi="Times New Roman" w:cs="Times New Roman"/>
              </w:rPr>
              <w:t>(si durée &gt;4h, réinjecter 1g)</w:t>
            </w:r>
          </w:p>
        </w:tc>
      </w:tr>
      <w:tr w:rsidR="0074777A" w:rsidRPr="000E5C17" w:rsidTr="008A58B6">
        <w:trPr>
          <w:jc w:val="center"/>
          <w:trPrChange w:id="333" w:author="Adel Khelil" w:date="2024-08-09T09:00:00Z">
            <w:trPr>
              <w:jc w:val="center"/>
            </w:trPr>
          </w:trPrChange>
        </w:trPr>
        <w:tc>
          <w:tcPr>
            <w:tcW w:w="3397" w:type="dxa"/>
            <w:vMerge/>
            <w:vAlign w:val="center"/>
            <w:tcPrChange w:id="334" w:author="Adel Khelil" w:date="2024-08-09T09:00:00Z">
              <w:tcPr>
                <w:tcW w:w="3858" w:type="dxa"/>
                <w:vMerge/>
                <w:vAlign w:val="center"/>
              </w:tcPr>
            </w:tcPrChange>
          </w:tcPr>
          <w:p w:rsidR="0074777A" w:rsidRPr="000E5C17" w:rsidRDefault="0074777A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  <w:tcPrChange w:id="335" w:author="Adel Khelil" w:date="2024-08-09T09:00:00Z">
              <w:tcPr>
                <w:tcW w:w="1894" w:type="dxa"/>
                <w:vAlign w:val="center"/>
              </w:tcPr>
            </w:tcPrChange>
          </w:tcPr>
          <w:p w:rsidR="0074777A" w:rsidRPr="000E5C17" w:rsidDel="008A58B6" w:rsidRDefault="0074777A" w:rsidP="0074777A">
            <w:pPr>
              <w:rPr>
                <w:del w:id="336" w:author="Adel Khelil" w:date="2024-08-09T09:01:00Z"/>
                <w:rFonts w:ascii="Times New Roman" w:hAnsi="Times New Roman" w:cs="Times New Roman"/>
                <w:b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b/>
                <w:sz w:val="24"/>
                <w:szCs w:val="24"/>
              </w:rPr>
              <w:t>Allergie :</w:t>
            </w:r>
          </w:p>
          <w:p w:rsidR="0074777A" w:rsidRPr="000E5C17" w:rsidDel="00C42A99" w:rsidRDefault="0074777A">
            <w:pPr>
              <w:rPr>
                <w:del w:id="337" w:author="Adel Khelil" w:date="2024-08-09T08:57:00Z"/>
                <w:rFonts w:ascii="Times New Roman" w:hAnsi="Times New Roman" w:cs="Times New Roman"/>
                <w:sz w:val="24"/>
                <w:szCs w:val="24"/>
              </w:rPr>
            </w:pPr>
            <w:del w:id="338" w:author="Adel Khelil" w:date="2024-08-09T09:01:00Z">
              <w:r w:rsidRPr="000E5C17" w:rsidDel="008A58B6">
                <w:rPr>
                  <w:rFonts w:ascii="Times New Roman" w:hAnsi="Times New Roman" w:cs="Times New Roman"/>
                  <w:sz w:val="24"/>
                  <w:szCs w:val="24"/>
                </w:rPr>
                <w:delText>v</w:delText>
              </w:r>
            </w:del>
            <w:ins w:id="339" w:author="Adel Khelil" w:date="2024-08-09T09:01:00Z">
              <w:r w:rsidR="008A58B6">
                <w:rPr>
                  <w:rFonts w:ascii="Times New Roman" w:hAnsi="Times New Roman" w:cs="Times New Roman"/>
                  <w:sz w:val="24"/>
                  <w:szCs w:val="24"/>
                </w:rPr>
                <w:t>V</w:t>
              </w:r>
            </w:ins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ancomycine</w:t>
            </w:r>
            <w:del w:id="340" w:author="Adel Khelil" w:date="2024-08-09T08:57:00Z">
              <w:r w:rsidRPr="00885CED" w:rsidDel="00C42A99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delText>*</w:delText>
              </w:r>
            </w:del>
          </w:p>
          <w:p w:rsidR="0074777A" w:rsidRPr="000E5C17" w:rsidRDefault="00747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  <w:tcPrChange w:id="341" w:author="Adel Khelil" w:date="2024-08-09T09:00:00Z">
              <w:tcPr>
                <w:tcW w:w="1870" w:type="dxa"/>
                <w:vAlign w:val="center"/>
              </w:tcPr>
            </w:tcPrChange>
          </w:tcPr>
          <w:p w:rsidR="00750F11" w:rsidDel="008A58B6" w:rsidRDefault="00750F11" w:rsidP="0074777A">
            <w:pPr>
              <w:jc w:val="center"/>
              <w:rPr>
                <w:del w:id="342" w:author="Adel Khelil" w:date="2024-08-09T09:01:00Z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777A" w:rsidRPr="00C52F13" w:rsidDel="00C42A99" w:rsidRDefault="00927305" w:rsidP="0074777A">
            <w:pPr>
              <w:jc w:val="center"/>
              <w:rPr>
                <w:del w:id="343" w:author="Adel Khelil" w:date="2024-08-09T08:57:00Z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30mg/kg/120</w:t>
            </w:r>
            <w:r w:rsidR="0074777A" w:rsidRPr="00C52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</w:p>
          <w:p w:rsidR="0074777A" w:rsidRPr="00C271C2" w:rsidRDefault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74" w:type="dxa"/>
            <w:vAlign w:val="center"/>
            <w:tcPrChange w:id="344" w:author="Adel Khelil" w:date="2024-08-09T09:00:00Z">
              <w:tcPr>
                <w:tcW w:w="2727" w:type="dxa"/>
                <w:vAlign w:val="center"/>
              </w:tcPr>
            </w:tcPrChange>
          </w:tcPr>
          <w:p w:rsidR="0074777A" w:rsidRPr="000E5C17" w:rsidDel="00C42A99" w:rsidRDefault="0074777A" w:rsidP="0074777A">
            <w:pPr>
              <w:jc w:val="center"/>
              <w:rPr>
                <w:del w:id="345" w:author="Adel Khelil" w:date="2024-08-09T08:57:00Z"/>
                <w:rFonts w:ascii="Times New Roman" w:hAnsi="Times New Roman" w:cs="Times New Roman"/>
                <w:sz w:val="24"/>
                <w:szCs w:val="24"/>
              </w:rPr>
            </w:pPr>
            <w:r w:rsidRPr="000E5C17">
              <w:rPr>
                <w:rFonts w:ascii="Times New Roman" w:hAnsi="Times New Roman" w:cs="Times New Roman"/>
                <w:sz w:val="24"/>
                <w:szCs w:val="24"/>
              </w:rPr>
              <w:t>Dose unique</w:t>
            </w:r>
          </w:p>
          <w:p w:rsidR="0074777A" w:rsidRPr="000E5C17" w:rsidRDefault="0074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7305" w:rsidDel="008A58B6" w:rsidRDefault="00927305" w:rsidP="00FD435A">
      <w:pPr>
        <w:autoSpaceDE w:val="0"/>
        <w:autoSpaceDN w:val="0"/>
        <w:adjustRightInd w:val="0"/>
        <w:spacing w:after="0" w:line="240" w:lineRule="auto"/>
        <w:rPr>
          <w:del w:id="346" w:author="Adel Khelil" w:date="2024-08-09T09:01:00Z"/>
        </w:rPr>
      </w:pPr>
    </w:p>
    <w:p w:rsidR="00921802" w:rsidRDefault="00921802">
      <w:pPr>
        <w:rPr>
          <w:rStyle w:val="Lienhypertexte"/>
          <w:rFonts w:ascii="Times New Roman" w:hAnsi="Times New Roman" w:cs="Times New Roman"/>
          <w:color w:val="000000" w:themeColor="text1"/>
          <w:sz w:val="18"/>
          <w:szCs w:val="18"/>
          <w:bdr w:val="none" w:sz="0" w:space="0" w:color="auto" w:frame="1"/>
          <w:lang w:val="en-US"/>
        </w:rPr>
      </w:pPr>
      <w:r>
        <w:rPr>
          <w:rStyle w:val="Lienhypertexte"/>
          <w:rFonts w:ascii="Times New Roman" w:hAnsi="Times New Roman" w:cs="Times New Roman"/>
          <w:color w:val="000000" w:themeColor="text1"/>
          <w:sz w:val="18"/>
          <w:szCs w:val="18"/>
          <w:bdr w:val="none" w:sz="0" w:space="0" w:color="auto" w:frame="1"/>
          <w:lang w:val="en-US"/>
        </w:rPr>
        <w:br w:type="page"/>
      </w:r>
    </w:p>
    <w:p w:rsidR="003677C7" w:rsidRDefault="003677C7" w:rsidP="003E0B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F2341" w:rsidRDefault="003E0BDA" w:rsidP="00CF0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="007C2D31" w:rsidRPr="007C2D31">
        <w:rPr>
          <w:noProof/>
        </w:rPr>
        <w:pict>
          <v:shape id="Text Box 9" o:spid="_x0000_s1030" type="#_x0000_t202" style="position:absolute;left:0;text-align:left;margin-left:130.95pt;margin-top:-6.55pt;width:290.8pt;height:28.95pt;z-index:2516684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">
            <v:path arrowok="t"/>
            <v:textbox>
              <w:txbxContent>
                <w:p w:rsidR="00E83389" w:rsidRPr="003677C7" w:rsidRDefault="00E83389" w:rsidP="007477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traumatologie</w:t>
                  </w:r>
                </w:p>
                <w:p w:rsidR="00E83389" w:rsidRDefault="00E83389"/>
              </w:txbxContent>
            </v:textbox>
          </v:shape>
        </w:pict>
      </w:r>
    </w:p>
    <w:p w:rsidR="0062521C" w:rsidDel="008A58B6" w:rsidRDefault="0062521C" w:rsidP="00885CED">
      <w:pPr>
        <w:autoSpaceDE w:val="0"/>
        <w:autoSpaceDN w:val="0"/>
        <w:adjustRightInd w:val="0"/>
        <w:spacing w:after="0" w:line="240" w:lineRule="auto"/>
        <w:jc w:val="center"/>
        <w:rPr>
          <w:del w:id="347" w:author="Adel Khelil" w:date="2024-08-09T09:03:00Z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D435A" w:rsidRPr="00885CED" w:rsidDel="008A58B6" w:rsidRDefault="00FD435A" w:rsidP="00885CED">
      <w:pPr>
        <w:autoSpaceDE w:val="0"/>
        <w:autoSpaceDN w:val="0"/>
        <w:adjustRightInd w:val="0"/>
        <w:spacing w:after="0" w:line="240" w:lineRule="auto"/>
        <w:jc w:val="both"/>
        <w:rPr>
          <w:del w:id="348" w:author="Adel Khelil" w:date="2024-08-09T09:03:00Z"/>
          <w:rFonts w:ascii="Times New Roman" w:hAnsi="Times New Roman" w:cs="Times New Roman"/>
          <w:color w:val="000000"/>
          <w:sz w:val="24"/>
          <w:szCs w:val="24"/>
        </w:rPr>
      </w:pPr>
    </w:p>
    <w:p w:rsidR="003677C7" w:rsidRPr="004748BB" w:rsidDel="008A58B6" w:rsidRDefault="003677C7" w:rsidP="00885CED">
      <w:pPr>
        <w:autoSpaceDE w:val="0"/>
        <w:autoSpaceDN w:val="0"/>
        <w:adjustRightInd w:val="0"/>
        <w:spacing w:after="0" w:line="240" w:lineRule="auto"/>
        <w:jc w:val="both"/>
        <w:rPr>
          <w:del w:id="349" w:author="Adel Khelil" w:date="2024-08-09T09:03:00Z"/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tbl>
      <w:tblPr>
        <w:tblStyle w:val="Grilledutableau"/>
        <w:tblW w:w="10451" w:type="dxa"/>
        <w:jc w:val="center"/>
        <w:tblLook w:val="04A0"/>
      </w:tblPr>
      <w:tblGrid>
        <w:gridCol w:w="4410"/>
        <w:gridCol w:w="1889"/>
        <w:gridCol w:w="1786"/>
        <w:gridCol w:w="2366"/>
      </w:tblGrid>
      <w:tr w:rsidR="004748BB" w:rsidRPr="004748BB" w:rsidTr="00CF00AF">
        <w:trPr>
          <w:trHeight w:val="659"/>
          <w:jc w:val="center"/>
        </w:trPr>
        <w:tc>
          <w:tcPr>
            <w:tcW w:w="4459" w:type="dxa"/>
            <w:vAlign w:val="center"/>
          </w:tcPr>
          <w:p w:rsidR="004748BB" w:rsidRPr="004748BB" w:rsidRDefault="004748BB" w:rsidP="00FC7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Acte chirurgical</w:t>
            </w:r>
          </w:p>
        </w:tc>
        <w:tc>
          <w:tcPr>
            <w:tcW w:w="1805" w:type="dxa"/>
            <w:vAlign w:val="center"/>
          </w:tcPr>
          <w:p w:rsidR="004748BB" w:rsidRPr="004748BB" w:rsidRDefault="00CF00AF" w:rsidP="00FC7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Molécule</w:t>
            </w:r>
          </w:p>
        </w:tc>
        <w:tc>
          <w:tcPr>
            <w:tcW w:w="1800" w:type="dxa"/>
            <w:vAlign w:val="center"/>
          </w:tcPr>
          <w:p w:rsidR="004748BB" w:rsidRPr="004748BB" w:rsidRDefault="004748BB" w:rsidP="00FC7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Dose initiale</w:t>
            </w:r>
          </w:p>
        </w:tc>
        <w:tc>
          <w:tcPr>
            <w:tcW w:w="2387" w:type="dxa"/>
            <w:vAlign w:val="center"/>
          </w:tcPr>
          <w:p w:rsidR="004748BB" w:rsidRPr="004748BB" w:rsidRDefault="00AB4F46" w:rsidP="00AB4F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Posologie et durée</w:t>
            </w:r>
          </w:p>
        </w:tc>
      </w:tr>
      <w:tr w:rsidR="004748BB" w:rsidRPr="004748BB" w:rsidTr="00CF00AF">
        <w:trPr>
          <w:trHeight w:val="113"/>
          <w:jc w:val="center"/>
        </w:trPr>
        <w:tc>
          <w:tcPr>
            <w:tcW w:w="4459" w:type="dxa"/>
            <w:shd w:val="clear" w:color="auto" w:fill="D9D9D9" w:themeFill="background1" w:themeFillShade="D9"/>
            <w:vAlign w:val="center"/>
          </w:tcPr>
          <w:p w:rsidR="004748BB" w:rsidRPr="004748BB" w:rsidRDefault="004748BB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Fracture fermée nécessitant une ostéosynthèse </w:t>
            </w:r>
            <w:r w:rsidR="00B07987">
              <w:rPr>
                <w:rFonts w:ascii="Times New Roman" w:hAnsi="Times New Roman" w:cs="Times New Roman"/>
                <w:sz w:val="24"/>
                <w:szCs w:val="24"/>
              </w:rPr>
              <w:t>par fixateur externe</w:t>
            </w:r>
          </w:p>
        </w:tc>
        <w:tc>
          <w:tcPr>
            <w:tcW w:w="5992" w:type="dxa"/>
            <w:gridSpan w:val="3"/>
            <w:shd w:val="clear" w:color="auto" w:fill="D9D9D9" w:themeFill="background1" w:themeFillShade="D9"/>
            <w:vAlign w:val="center"/>
          </w:tcPr>
          <w:p w:rsidR="004748BB" w:rsidRPr="004748BB" w:rsidRDefault="004748BB" w:rsidP="00FC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</w:tc>
      </w:tr>
      <w:tr w:rsidR="004748BB" w:rsidRPr="004748BB" w:rsidTr="00C0242D">
        <w:trPr>
          <w:trHeight w:val="716"/>
          <w:jc w:val="center"/>
        </w:trPr>
        <w:tc>
          <w:tcPr>
            <w:tcW w:w="4459" w:type="dxa"/>
          </w:tcPr>
          <w:p w:rsidR="004748BB" w:rsidRPr="004748BB" w:rsidRDefault="00CF00AF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Fracture fermée nécessitant une ostéosynthèse </w:t>
            </w:r>
            <w:r w:rsidR="00B07987">
              <w:rPr>
                <w:rFonts w:ascii="Times New Roman" w:hAnsi="Times New Roman" w:cs="Times New Roman"/>
                <w:sz w:val="24"/>
                <w:szCs w:val="24"/>
              </w:rPr>
              <w:t>par un dispositif interne</w:t>
            </w:r>
            <w:del w:id="350" w:author="Ahlem Gzara" w:date="2025-07-08T08:52:00Z">
              <w:r w:rsidR="00B07987" w:rsidDel="009D437C">
                <w:rPr>
                  <w:rFonts w:ascii="Times New Roman" w:hAnsi="Times New Roman" w:cs="Times New Roman"/>
                  <w:sz w:val="24"/>
                  <w:szCs w:val="24"/>
                </w:rPr>
                <w:delText>.</w:delText>
              </w:r>
            </w:del>
          </w:p>
          <w:p w:rsidR="004748BB" w:rsidRPr="004748BB" w:rsidDel="008A58B6" w:rsidRDefault="004748BB" w:rsidP="00C0242D">
            <w:pPr>
              <w:rPr>
                <w:del w:id="351" w:author="Adel Khelil" w:date="2024-08-09T09:05:00Z"/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CF00AF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>Fracture ouverte de stade I de Cauchoix</w:t>
            </w:r>
          </w:p>
          <w:p w:rsidR="00C0242D" w:rsidDel="008A58B6" w:rsidRDefault="00C0242D" w:rsidP="00C0242D">
            <w:pPr>
              <w:rPr>
                <w:del w:id="352" w:author="Adel Khelil" w:date="2024-08-09T09:05:00Z"/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CF00AF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Plaie des parties molles non contuse et non </w:t>
            </w:r>
            <w:r w:rsidR="00AB4F46" w:rsidRPr="004748BB">
              <w:rPr>
                <w:rFonts w:ascii="Times New Roman" w:hAnsi="Times New Roman" w:cs="Times New Roman"/>
                <w:sz w:val="24"/>
                <w:szCs w:val="24"/>
              </w:rPr>
              <w:t>souillée, avec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 ou sans atteinte de</w:t>
            </w:r>
            <w:ins w:id="353" w:author="Ahlem Gzara" w:date="2025-07-08T08:52:00Z">
              <w:r w:rsidR="009D437C">
                <w:rPr>
                  <w:rFonts w:ascii="Times New Roman" w:hAnsi="Times New Roman" w:cs="Times New Roman"/>
                  <w:sz w:val="24"/>
                  <w:szCs w:val="24"/>
                </w:rPr>
                <w:t>s</w:t>
              </w:r>
            </w:ins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 structures nobles </w:t>
            </w:r>
            <w:r w:rsidR="00AB4F46" w:rsidRPr="004748BB">
              <w:rPr>
                <w:rFonts w:ascii="Times New Roman" w:hAnsi="Times New Roman" w:cs="Times New Roman"/>
                <w:sz w:val="24"/>
                <w:szCs w:val="24"/>
              </w:rPr>
              <w:t>(artère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B4F46" w:rsidRPr="004748BB">
              <w:rPr>
                <w:rFonts w:ascii="Times New Roman" w:hAnsi="Times New Roman" w:cs="Times New Roman"/>
                <w:sz w:val="24"/>
                <w:szCs w:val="24"/>
              </w:rPr>
              <w:t>nerf, tendon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748BB" w:rsidRPr="004748BB" w:rsidDel="008A58B6" w:rsidRDefault="004748BB" w:rsidP="00C0242D">
            <w:pPr>
              <w:rPr>
                <w:del w:id="354" w:author="Adel Khelil" w:date="2024-08-09T09:05:00Z"/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C0242D" w:rsidRDefault="00C0242D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48BB" w:rsidRPr="00C0242D">
              <w:rPr>
                <w:rFonts w:ascii="Times New Roman" w:hAnsi="Times New Roman" w:cs="Times New Roman"/>
                <w:sz w:val="24"/>
                <w:szCs w:val="24"/>
              </w:rPr>
              <w:t xml:space="preserve">Plaie articulaire </w:t>
            </w:r>
          </w:p>
        </w:tc>
        <w:tc>
          <w:tcPr>
            <w:tcW w:w="1805" w:type="dxa"/>
          </w:tcPr>
          <w:p w:rsidR="00C0242D" w:rsidRDefault="00C0242D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>Céfazoline</w:t>
            </w:r>
          </w:p>
          <w:p w:rsidR="004748BB" w:rsidRPr="004748BB" w:rsidDel="008A58B6" w:rsidRDefault="004748BB" w:rsidP="00C0242D">
            <w:pPr>
              <w:rPr>
                <w:del w:id="355" w:author="Adel Khelil" w:date="2024-08-09T09:04:00Z"/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C0242D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ou</w:t>
            </w:r>
          </w:p>
          <w:p w:rsidR="004748BB" w:rsidRPr="004748BB" w:rsidDel="008A58B6" w:rsidRDefault="004748BB" w:rsidP="00C0242D">
            <w:pPr>
              <w:rPr>
                <w:del w:id="356" w:author="Adel Khelil" w:date="2024-08-09T09:04:00Z"/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>Céfuroxime</w:t>
            </w:r>
          </w:p>
          <w:p w:rsidR="00CF00AF" w:rsidDel="008A58B6" w:rsidRDefault="00CF00AF" w:rsidP="00C0242D">
            <w:pPr>
              <w:rPr>
                <w:del w:id="357" w:author="Adel Khelil" w:date="2024-08-09T09:04:00Z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48BB" w:rsidRPr="004748BB" w:rsidRDefault="00AB4F46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F46">
              <w:rPr>
                <w:rFonts w:ascii="Times New Roman" w:hAnsi="Times New Roman" w:cs="Times New Roman"/>
                <w:b/>
                <w:sz w:val="24"/>
                <w:szCs w:val="24"/>
              </w:rPr>
              <w:t>Allergie</w:t>
            </w:r>
            <w:r w:rsidR="004748BB" w:rsidRPr="00AB4F4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Clindamycine </w:t>
            </w: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del w:id="358" w:author="Adel Khelil" w:date="2024-08-09T09:04:00Z">
              <w:r w:rsidRPr="004748BB" w:rsidDel="008A58B6">
                <w:rPr>
                  <w:rFonts w:ascii="Times New Roman" w:hAnsi="Times New Roman" w:cs="Times New Roman"/>
                  <w:sz w:val="24"/>
                  <w:szCs w:val="24"/>
                </w:rPr>
                <w:delText>g</w:delText>
              </w:r>
            </w:del>
            <w:ins w:id="359" w:author="Adel Khelil" w:date="2024-08-09T09:04:00Z">
              <w:r w:rsidR="008A58B6">
                <w:rPr>
                  <w:rFonts w:ascii="Times New Roman" w:hAnsi="Times New Roman" w:cs="Times New Roman"/>
                  <w:sz w:val="24"/>
                  <w:szCs w:val="24"/>
                </w:rPr>
                <w:t>G</w:t>
              </w:r>
            </w:ins>
            <w:r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entamicine </w:t>
            </w:r>
          </w:p>
        </w:tc>
        <w:tc>
          <w:tcPr>
            <w:tcW w:w="1800" w:type="dxa"/>
          </w:tcPr>
          <w:p w:rsidR="00C0242D" w:rsidRDefault="00C0242D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>2 g IV lente</w:t>
            </w:r>
          </w:p>
          <w:p w:rsidR="004748BB" w:rsidRPr="004748BB" w:rsidDel="008A58B6" w:rsidRDefault="004748BB" w:rsidP="00C0242D">
            <w:pPr>
              <w:rPr>
                <w:del w:id="360" w:author="Adel Khelil" w:date="2024-08-09T09:04:00Z"/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CF00AF" w:rsidRDefault="004748BB" w:rsidP="00C0242D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4748BB" w:rsidRPr="004748BB" w:rsidDel="008A58B6" w:rsidRDefault="004748BB" w:rsidP="00C0242D">
            <w:pPr>
              <w:rPr>
                <w:del w:id="361" w:author="Adel Khelil" w:date="2024-08-09T09:04:00Z"/>
                <w:rFonts w:ascii="Times New Roman" w:hAnsi="Times New Roman" w:cs="Times New Roman"/>
                <w:sz w:val="24"/>
                <w:szCs w:val="24"/>
              </w:rPr>
            </w:pPr>
          </w:p>
          <w:p w:rsidR="00750F11" w:rsidRPr="00750F11" w:rsidRDefault="00750F11" w:rsidP="00C0242D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>1,5 g IV lente</w:t>
            </w: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F46" w:rsidRPr="00CF00AF" w:rsidRDefault="00AB4F46" w:rsidP="00C0242D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897A33" w:rsidDel="008A58B6" w:rsidRDefault="00897A33" w:rsidP="00C0242D">
            <w:pPr>
              <w:rPr>
                <w:del w:id="362" w:author="Adel Khelil" w:date="2024-08-09T09:04:00Z"/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352D53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>00mg IV lente</w:t>
            </w:r>
          </w:p>
          <w:p w:rsidR="004748BB" w:rsidRPr="004748BB" w:rsidRDefault="00897A33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>mg/kg/j</w:t>
            </w:r>
          </w:p>
        </w:tc>
        <w:tc>
          <w:tcPr>
            <w:tcW w:w="2387" w:type="dxa"/>
          </w:tcPr>
          <w:p w:rsidR="00C0242D" w:rsidRDefault="00C0242D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1g si durée &gt; 4h </w:t>
            </w:r>
          </w:p>
          <w:p w:rsidR="00B07987" w:rsidDel="008A58B6" w:rsidRDefault="00B07987" w:rsidP="00C0242D">
            <w:pPr>
              <w:rPr>
                <w:del w:id="363" w:author="Adel Khelil" w:date="2024-08-09T09:04:00Z"/>
                <w:rFonts w:ascii="Times New Roman" w:hAnsi="Times New Roman" w:cs="Times New Roman"/>
                <w:sz w:val="24"/>
                <w:szCs w:val="24"/>
              </w:rPr>
            </w:pPr>
          </w:p>
          <w:p w:rsidR="00B07987" w:rsidRPr="004748BB" w:rsidDel="008A58B6" w:rsidRDefault="00B07987" w:rsidP="00C0242D">
            <w:pPr>
              <w:rPr>
                <w:del w:id="364" w:author="Adel Khelil" w:date="2024-08-09T09:04:00Z"/>
                <w:rFonts w:ascii="Times New Roman" w:hAnsi="Times New Roman" w:cs="Times New Roman"/>
                <w:sz w:val="24"/>
                <w:szCs w:val="24"/>
              </w:rPr>
            </w:pPr>
          </w:p>
          <w:p w:rsidR="00C0242D" w:rsidRDefault="00C0242D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>0.75 g si durée &gt;2h</w:t>
            </w:r>
            <w:del w:id="365" w:author="Ahlem Gzara" w:date="2025-07-08T08:52:00Z">
              <w:r w:rsidRPr="004748BB" w:rsidDel="009D437C">
                <w:rPr>
                  <w:rFonts w:ascii="Times New Roman" w:hAnsi="Times New Roman" w:cs="Times New Roman"/>
                  <w:sz w:val="24"/>
                  <w:szCs w:val="24"/>
                </w:rPr>
                <w:delText>.</w:delText>
              </w:r>
            </w:del>
          </w:p>
          <w:p w:rsidR="00B07987" w:rsidDel="008A58B6" w:rsidRDefault="00B07987" w:rsidP="00C0242D">
            <w:pPr>
              <w:rPr>
                <w:del w:id="366" w:author="Adel Khelil" w:date="2024-08-09T09:05:00Z"/>
                <w:rFonts w:ascii="Times New Roman" w:hAnsi="Times New Roman" w:cs="Times New Roman"/>
                <w:sz w:val="24"/>
                <w:szCs w:val="24"/>
              </w:rPr>
            </w:pPr>
          </w:p>
          <w:p w:rsidR="00897A33" w:rsidRDefault="00897A33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>600mg si durée &gt; 4h</w:t>
            </w:r>
          </w:p>
          <w:p w:rsidR="004748BB" w:rsidRPr="004748BB" w:rsidRDefault="004748BB" w:rsidP="00C02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8BB" w:rsidRPr="004748BB" w:rsidTr="00CF00AF">
        <w:trPr>
          <w:trHeight w:val="692"/>
          <w:jc w:val="center"/>
        </w:trPr>
        <w:tc>
          <w:tcPr>
            <w:tcW w:w="4459" w:type="dxa"/>
            <w:vMerge w:val="restart"/>
            <w:vAlign w:val="center"/>
          </w:tcPr>
          <w:p w:rsidR="004748BB" w:rsidRPr="004748BB" w:rsidRDefault="00CF00AF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>Fracture ouverte de stade</w:t>
            </w:r>
            <w:r w:rsidR="00B0798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 II et III de Cauchoix</w:t>
            </w:r>
            <w:r w:rsidR="00B079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48BB" w:rsidRPr="004748BB" w:rsidRDefault="004748BB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8BB" w:rsidRPr="004748BB" w:rsidRDefault="00CF00AF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-Large plaie des parties mo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lles contuse et souillée avec ou sans atteinte des </w:t>
            </w:r>
            <w:r w:rsidR="00AB4F46" w:rsidRPr="004748BB">
              <w:rPr>
                <w:rFonts w:ascii="Times New Roman" w:hAnsi="Times New Roman" w:cs="Times New Roman"/>
                <w:sz w:val="24"/>
                <w:szCs w:val="24"/>
              </w:rPr>
              <w:t>structures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 nobles </w:t>
            </w:r>
          </w:p>
        </w:tc>
        <w:tc>
          <w:tcPr>
            <w:tcW w:w="1805" w:type="dxa"/>
            <w:vAlign w:val="center"/>
          </w:tcPr>
          <w:p w:rsidR="004748BB" w:rsidRPr="004748BB" w:rsidRDefault="00AB4F46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del w:id="367" w:author="Adel Khelil" w:date="2024-08-09T09:06:00Z">
              <w:r w:rsidR="00CF00AF" w:rsidDel="008A58B6">
                <w:rPr>
                  <w:rFonts w:ascii="Times New Roman" w:hAnsi="Times New Roman" w:cs="Times New Roman"/>
                  <w:sz w:val="24"/>
                  <w:szCs w:val="24"/>
                </w:rPr>
                <w:delText>a</w:delText>
              </w:r>
            </w:del>
            <w:ins w:id="368" w:author="Adel Khelil" w:date="2024-08-09T09:06:00Z">
              <w:r w:rsidR="008A58B6">
                <w:rPr>
                  <w:rFonts w:ascii="Times New Roman" w:hAnsi="Times New Roman" w:cs="Times New Roman"/>
                  <w:sz w:val="24"/>
                  <w:szCs w:val="24"/>
                </w:rPr>
                <w:t>A</w:t>
              </w:r>
            </w:ins>
            <w:r w:rsidR="00CF00AF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</w:tc>
        <w:tc>
          <w:tcPr>
            <w:tcW w:w="1800" w:type="dxa"/>
            <w:vAlign w:val="center"/>
          </w:tcPr>
          <w:p w:rsidR="004748BB" w:rsidRPr="004748BB" w:rsidRDefault="004748BB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>2g IV lente</w:t>
            </w:r>
          </w:p>
        </w:tc>
        <w:tc>
          <w:tcPr>
            <w:tcW w:w="2387" w:type="dxa"/>
            <w:vAlign w:val="center"/>
          </w:tcPr>
          <w:p w:rsidR="004748BB" w:rsidRPr="004748BB" w:rsidRDefault="004748BB" w:rsidP="00B0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1g si durée &gt; 2 h </w:t>
            </w:r>
          </w:p>
        </w:tc>
      </w:tr>
      <w:tr w:rsidR="004748BB" w:rsidRPr="004748BB" w:rsidTr="00CF00AF">
        <w:trPr>
          <w:trHeight w:val="692"/>
          <w:jc w:val="center"/>
        </w:trPr>
        <w:tc>
          <w:tcPr>
            <w:tcW w:w="4459" w:type="dxa"/>
            <w:vMerge/>
            <w:vAlign w:val="center"/>
          </w:tcPr>
          <w:p w:rsidR="004748BB" w:rsidRPr="004748BB" w:rsidRDefault="004748BB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4748BB" w:rsidRPr="00AB4F46" w:rsidRDefault="00AB4F46" w:rsidP="00FC7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F46">
              <w:rPr>
                <w:rFonts w:ascii="Times New Roman" w:hAnsi="Times New Roman" w:cs="Times New Roman"/>
                <w:b/>
                <w:sz w:val="24"/>
                <w:szCs w:val="24"/>
              </w:rPr>
              <w:t>Allergie</w:t>
            </w:r>
            <w:r w:rsidR="004748BB" w:rsidRPr="00AB4F46">
              <w:rPr>
                <w:rFonts w:ascii="Times New Roman" w:hAnsi="Times New Roman" w:cs="Times New Roman"/>
                <w:b/>
                <w:sz w:val="24"/>
                <w:szCs w:val="24"/>
              </w:rPr>
              <w:t> :</w:t>
            </w:r>
          </w:p>
          <w:p w:rsidR="004748BB" w:rsidRPr="004748BB" w:rsidRDefault="004748BB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Clindamycine </w:t>
            </w:r>
          </w:p>
          <w:p w:rsidR="004748BB" w:rsidRPr="004748BB" w:rsidRDefault="004748BB" w:rsidP="00FC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+ gentamicine </w:t>
            </w:r>
          </w:p>
        </w:tc>
        <w:tc>
          <w:tcPr>
            <w:tcW w:w="1800" w:type="dxa"/>
            <w:vAlign w:val="center"/>
          </w:tcPr>
          <w:p w:rsidR="00913AB4" w:rsidRDefault="00913AB4" w:rsidP="00B07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21C" w:rsidRPr="004748BB" w:rsidRDefault="00352D53" w:rsidP="00B71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 xml:space="preserve">00mg IV </w:t>
            </w:r>
            <w:del w:id="369" w:author="Adel Khelil" w:date="2024-08-09T09:06:00Z">
              <w:r w:rsidR="0062521C" w:rsidRPr="00B71565" w:rsidDel="008A58B6">
                <w:rPr>
                  <w:rFonts w:ascii="Times New Roman" w:hAnsi="Times New Roman" w:cs="Times New Roman"/>
                </w:rPr>
                <w:delText>L</w:delText>
              </w:r>
            </w:del>
            <w:ins w:id="370" w:author="Adel Khelil" w:date="2024-08-09T09:06:00Z">
              <w:r w:rsidR="008A58B6">
                <w:rPr>
                  <w:rFonts w:ascii="Times New Roman" w:hAnsi="Times New Roman" w:cs="Times New Roman"/>
                </w:rPr>
                <w:t>l</w:t>
              </w:r>
            </w:ins>
            <w:r w:rsidR="004748BB" w:rsidRPr="00B71565">
              <w:rPr>
                <w:rFonts w:ascii="Times New Roman" w:hAnsi="Times New Roman" w:cs="Times New Roman"/>
              </w:rPr>
              <w:t>ente</w:t>
            </w:r>
          </w:p>
          <w:p w:rsidR="004748BB" w:rsidRPr="004748BB" w:rsidRDefault="00897A33" w:rsidP="00FC7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4748BB" w:rsidRPr="004748BB">
              <w:rPr>
                <w:rFonts w:ascii="Times New Roman" w:hAnsi="Times New Roman" w:cs="Times New Roman"/>
                <w:sz w:val="24"/>
                <w:szCs w:val="24"/>
              </w:rPr>
              <w:t>mg/kg/j</w:t>
            </w:r>
          </w:p>
        </w:tc>
        <w:tc>
          <w:tcPr>
            <w:tcW w:w="2387" w:type="dxa"/>
            <w:vAlign w:val="center"/>
          </w:tcPr>
          <w:p w:rsidR="004748BB" w:rsidRPr="004748BB" w:rsidRDefault="004748BB" w:rsidP="00913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8BB">
              <w:rPr>
                <w:rFonts w:ascii="Times New Roman" w:hAnsi="Times New Roman" w:cs="Times New Roman"/>
                <w:sz w:val="24"/>
                <w:szCs w:val="24"/>
              </w:rPr>
              <w:t>600mg si durée &gt;4h</w:t>
            </w:r>
          </w:p>
        </w:tc>
      </w:tr>
    </w:tbl>
    <w:p w:rsidR="00885CED" w:rsidRDefault="00885CED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16166D" w:rsidRDefault="0016166D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16166D" w:rsidRDefault="0016166D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16166D" w:rsidRDefault="0016166D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16166D" w:rsidRDefault="0016166D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30D4A" w:rsidDel="008A58B6" w:rsidRDefault="00330D4A" w:rsidP="00885CED">
      <w:pPr>
        <w:autoSpaceDE w:val="0"/>
        <w:autoSpaceDN w:val="0"/>
        <w:adjustRightInd w:val="0"/>
        <w:spacing w:after="0" w:line="240" w:lineRule="auto"/>
        <w:jc w:val="center"/>
        <w:rPr>
          <w:del w:id="371" w:author="Adel Khelil" w:date="2024-08-09T09:05:00Z"/>
          <w:rFonts w:ascii="Times New Roman" w:hAnsi="Times New Roman" w:cs="Times New Roman"/>
          <w:b/>
          <w:bCs/>
          <w:noProof/>
          <w:color w:val="000000"/>
          <w:sz w:val="24"/>
          <w:szCs w:val="24"/>
        </w:rPr>
      </w:pPr>
    </w:p>
    <w:p w:rsidR="003677C7" w:rsidRPr="00885CED" w:rsidRDefault="003677C7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F00AF" w:rsidRDefault="007C2D31" w:rsidP="00885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C2D31">
        <w:rPr>
          <w:noProof/>
        </w:rPr>
        <w:pict>
          <v:shape id="Text Box 11" o:spid="_x0000_s1031" type="#_x0000_t202" style="position:absolute;left:0;text-align:left;margin-left:0;margin-top:0;width:335.85pt;height:29.3pt;z-index:251670528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">
            <v:path arrowok="t"/>
            <v:textbox>
              <w:txbxContent>
                <w:p w:rsidR="00E83389" w:rsidRDefault="00E83389" w:rsidP="00CF00A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chirurgie thoracique</w:t>
                  </w:r>
                </w:p>
                <w:p w:rsidR="00E83389" w:rsidRDefault="00E83389"/>
              </w:txbxContent>
            </v:textbox>
          </v:shape>
        </w:pict>
      </w:r>
    </w:p>
    <w:p w:rsidR="00CF00AF" w:rsidRDefault="00CF00AF" w:rsidP="00584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677C7" w:rsidRPr="003677C7" w:rsidDel="008A58B6" w:rsidRDefault="003677C7" w:rsidP="00885CED">
      <w:pPr>
        <w:autoSpaceDE w:val="0"/>
        <w:autoSpaceDN w:val="0"/>
        <w:adjustRightInd w:val="0"/>
        <w:spacing w:after="0" w:line="240" w:lineRule="auto"/>
        <w:jc w:val="center"/>
        <w:rPr>
          <w:del w:id="372" w:author="Adel Khelil" w:date="2024-08-09T09:07:00Z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677C7" w:rsidRPr="00885CED" w:rsidRDefault="003677C7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Grilledutableau"/>
        <w:tblW w:w="10632" w:type="dxa"/>
        <w:jc w:val="center"/>
        <w:tblLook w:val="04A0"/>
      </w:tblPr>
      <w:tblGrid>
        <w:gridCol w:w="3951"/>
        <w:gridCol w:w="1889"/>
        <w:gridCol w:w="1634"/>
        <w:gridCol w:w="3158"/>
      </w:tblGrid>
      <w:tr w:rsidR="005B6F70" w:rsidTr="009910E8">
        <w:trPr>
          <w:jc w:val="center"/>
        </w:trPr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6F70" w:rsidDel="008A58B6" w:rsidRDefault="005B6F70">
            <w:pPr>
              <w:jc w:val="center"/>
              <w:rPr>
                <w:del w:id="373" w:author="Adel Khelil" w:date="2024-08-09T09:07:00Z"/>
                <w:rFonts w:asciiTheme="majorBidi" w:hAnsiTheme="majorBidi" w:cstheme="majorBidi"/>
                <w:b/>
                <w:bCs/>
              </w:rPr>
            </w:pPr>
          </w:p>
          <w:p w:rsidR="005B6F70" w:rsidRDefault="005B6F7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Acte chirurgical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6F70" w:rsidDel="008A58B6" w:rsidRDefault="005B6F70">
            <w:pPr>
              <w:jc w:val="center"/>
              <w:rPr>
                <w:del w:id="374" w:author="Adel Khelil" w:date="2024-08-09T09:07:00Z"/>
                <w:rFonts w:asciiTheme="majorBidi" w:hAnsiTheme="majorBidi" w:cstheme="majorBidi"/>
                <w:b/>
                <w:bCs/>
              </w:rPr>
            </w:pPr>
          </w:p>
          <w:p w:rsidR="005B6F70" w:rsidRDefault="00C12DD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Molécule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6F70" w:rsidDel="008A58B6" w:rsidRDefault="005B6F70">
            <w:pPr>
              <w:jc w:val="center"/>
              <w:rPr>
                <w:del w:id="375" w:author="Adel Khelil" w:date="2024-08-09T09:07:00Z"/>
                <w:rFonts w:asciiTheme="majorBidi" w:hAnsiTheme="majorBidi" w:cstheme="majorBidi"/>
                <w:b/>
                <w:bCs/>
              </w:rPr>
            </w:pPr>
          </w:p>
          <w:p w:rsidR="005B6F70" w:rsidRDefault="005B6F7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Dose initiale</w:t>
            </w:r>
          </w:p>
        </w:tc>
        <w:tc>
          <w:tcPr>
            <w:tcW w:w="3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6F70" w:rsidDel="008A58B6" w:rsidRDefault="005B6F70">
            <w:pPr>
              <w:jc w:val="center"/>
              <w:rPr>
                <w:del w:id="376" w:author="Adel Khelil" w:date="2024-08-09T09:07:00Z"/>
                <w:rFonts w:asciiTheme="majorBidi" w:hAnsiTheme="majorBidi" w:cstheme="majorBidi"/>
                <w:b/>
                <w:bCs/>
              </w:rPr>
            </w:pPr>
          </w:p>
          <w:p w:rsidR="005B6F70" w:rsidDel="008A58B6" w:rsidRDefault="005B6F70">
            <w:pPr>
              <w:jc w:val="center"/>
              <w:rPr>
                <w:del w:id="377" w:author="Adel Khelil" w:date="2024-08-09T09:07:00Z"/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Posologie et durée</w:t>
            </w:r>
          </w:p>
          <w:p w:rsidR="005B6F70" w:rsidRDefault="005B6F7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5B6F70" w:rsidTr="009910E8">
        <w:trPr>
          <w:jc w:val="center"/>
        </w:trPr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6F70" w:rsidRDefault="005B6F7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Exérèse pulmonaire</w:t>
            </w:r>
          </w:p>
          <w:p w:rsidR="005B6F70" w:rsidRDefault="005B6F7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(y compris la chirurgie vidéo- assistée)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242D" w:rsidRDefault="00C0242D" w:rsidP="00584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F70" w:rsidRPr="00C271C2" w:rsidRDefault="005B6F70" w:rsidP="00584E31">
            <w:pPr>
              <w:rPr>
                <w:rFonts w:asciiTheme="majorBidi" w:hAnsiTheme="majorBidi" w:cstheme="majorBidi"/>
              </w:rPr>
            </w:pPr>
            <w:r w:rsidRPr="00C271C2">
              <w:rPr>
                <w:rFonts w:ascii="Times New Roman" w:hAnsi="Times New Roman" w:cs="Times New Roman"/>
                <w:sz w:val="24"/>
                <w:szCs w:val="24"/>
              </w:rPr>
              <w:t xml:space="preserve">Amoxicilline + </w:t>
            </w:r>
            <w:del w:id="378" w:author="Adel Khelil" w:date="2024-08-09T09:07:00Z">
              <w:r w:rsidR="00584E31" w:rsidRPr="00C271C2" w:rsidDel="008A58B6">
                <w:rPr>
                  <w:rFonts w:ascii="Times New Roman" w:hAnsi="Times New Roman" w:cs="Times New Roman"/>
                  <w:sz w:val="24"/>
                  <w:szCs w:val="24"/>
                </w:rPr>
                <w:delText>a</w:delText>
              </w:r>
            </w:del>
            <w:ins w:id="379" w:author="Adel Khelil" w:date="2024-08-09T09:07:00Z">
              <w:r w:rsidR="008A58B6">
                <w:rPr>
                  <w:rFonts w:ascii="Times New Roman" w:hAnsi="Times New Roman" w:cs="Times New Roman"/>
                  <w:sz w:val="24"/>
                  <w:szCs w:val="24"/>
                </w:rPr>
                <w:t>A</w:t>
              </w:r>
            </w:ins>
            <w:r w:rsidR="00584E31" w:rsidRPr="00C271C2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 w:rsidRPr="00C271C2"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  <w:p w:rsidR="00584E31" w:rsidRPr="00C271C2" w:rsidDel="008A58B6" w:rsidRDefault="00584E31" w:rsidP="00584E31">
            <w:pPr>
              <w:rPr>
                <w:del w:id="380" w:author="Adel Khelil" w:date="2024-08-09T09:07:00Z"/>
                <w:rFonts w:asciiTheme="majorBidi" w:hAnsiTheme="majorBidi" w:cstheme="majorBidi"/>
              </w:rPr>
            </w:pPr>
          </w:p>
          <w:p w:rsidR="005B6F70" w:rsidRPr="00C271C2" w:rsidRDefault="005B6F70" w:rsidP="00584E31">
            <w:pPr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ou</w:t>
            </w:r>
          </w:p>
          <w:p w:rsidR="00584E31" w:rsidRPr="00C271C2" w:rsidDel="008A58B6" w:rsidRDefault="00584E31" w:rsidP="00584E31">
            <w:pPr>
              <w:rPr>
                <w:del w:id="381" w:author="Adel Khelil" w:date="2024-08-09T09:07:00Z"/>
                <w:rFonts w:asciiTheme="majorBidi" w:hAnsiTheme="majorBidi" w:cstheme="majorBidi"/>
              </w:rPr>
            </w:pPr>
          </w:p>
          <w:p w:rsidR="005B6F70" w:rsidRPr="00C271C2" w:rsidRDefault="005B6F70" w:rsidP="00584E31">
            <w:pPr>
              <w:rPr>
                <w:rFonts w:asciiTheme="majorBidi" w:hAnsiTheme="majorBidi" w:cstheme="majorBidi"/>
              </w:rPr>
            </w:pPr>
            <w:del w:id="382" w:author="Adel Khelil" w:date="2024-08-09T09:08:00Z">
              <w:r w:rsidRPr="00C271C2" w:rsidDel="008A58B6">
                <w:rPr>
                  <w:rFonts w:asciiTheme="majorBidi" w:hAnsiTheme="majorBidi" w:cstheme="majorBidi"/>
                </w:rPr>
                <w:delText>c</w:delText>
              </w:r>
            </w:del>
            <w:ins w:id="383" w:author="Adel Khelil" w:date="2024-08-09T09:08:00Z">
              <w:r w:rsidR="008A58B6">
                <w:rPr>
                  <w:rFonts w:asciiTheme="majorBidi" w:hAnsiTheme="majorBidi" w:cstheme="majorBidi"/>
                </w:rPr>
                <w:t>C</w:t>
              </w:r>
            </w:ins>
            <w:r w:rsidRPr="00C271C2">
              <w:rPr>
                <w:rFonts w:asciiTheme="majorBidi" w:hAnsiTheme="majorBidi" w:cstheme="majorBidi"/>
              </w:rPr>
              <w:t>éfuroxime</w:t>
            </w:r>
          </w:p>
          <w:p w:rsidR="005B6F70" w:rsidRPr="00C271C2" w:rsidDel="008A58B6" w:rsidRDefault="005B6F70" w:rsidP="00584E31">
            <w:pPr>
              <w:rPr>
                <w:del w:id="384" w:author="Adel Khelil" w:date="2024-08-09T09:07:00Z"/>
                <w:rFonts w:asciiTheme="majorBidi" w:hAnsiTheme="majorBidi" w:cstheme="majorBidi"/>
              </w:rPr>
            </w:pPr>
          </w:p>
          <w:p w:rsidR="005B6F70" w:rsidRPr="00C271C2" w:rsidDel="008A58B6" w:rsidRDefault="005B6F70" w:rsidP="00584E31">
            <w:pPr>
              <w:rPr>
                <w:del w:id="385" w:author="Adel Khelil" w:date="2024-08-09T09:07:00Z"/>
                <w:rFonts w:asciiTheme="majorBidi" w:hAnsiTheme="majorBidi" w:cstheme="majorBidi"/>
                <w:b/>
              </w:rPr>
            </w:pPr>
          </w:p>
          <w:p w:rsidR="005B6F70" w:rsidRPr="00C271C2" w:rsidRDefault="005B6F70" w:rsidP="00584E31">
            <w:pPr>
              <w:rPr>
                <w:rFonts w:asciiTheme="majorBidi" w:hAnsiTheme="majorBidi" w:cstheme="majorBidi"/>
                <w:b/>
              </w:rPr>
            </w:pPr>
            <w:r w:rsidRPr="00C271C2">
              <w:rPr>
                <w:rFonts w:asciiTheme="majorBidi" w:hAnsiTheme="majorBidi" w:cstheme="majorBidi"/>
                <w:b/>
              </w:rPr>
              <w:t>Allergie :</w:t>
            </w:r>
          </w:p>
          <w:p w:rsidR="005B6F70" w:rsidRPr="00C271C2" w:rsidRDefault="005B6F70" w:rsidP="00584E31">
            <w:pPr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 xml:space="preserve">Clindamycine </w:t>
            </w:r>
          </w:p>
          <w:p w:rsidR="005B6F70" w:rsidRPr="00C271C2" w:rsidRDefault="005B6F70" w:rsidP="00584E31">
            <w:pPr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+</w:t>
            </w:r>
          </w:p>
          <w:p w:rsidR="005B6F70" w:rsidRPr="00C271C2" w:rsidRDefault="001D7A21" w:rsidP="00584E31">
            <w:pPr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G</w:t>
            </w:r>
            <w:r w:rsidR="005B6F70" w:rsidRPr="00C271C2"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242D" w:rsidDel="000C5091" w:rsidRDefault="00C0242D" w:rsidP="000C5091">
            <w:pPr>
              <w:jc w:val="center"/>
              <w:rPr>
                <w:del w:id="386" w:author="Adel Khelil" w:date="2024-08-09T09:09:00Z"/>
                <w:rFonts w:asciiTheme="majorBidi" w:hAnsiTheme="majorBidi" w:cstheme="majorBidi"/>
              </w:rPr>
            </w:pPr>
          </w:p>
          <w:p w:rsidR="007C2D31" w:rsidRDefault="007C2D31" w:rsidP="007C2D31">
            <w:pPr>
              <w:jc w:val="center"/>
              <w:rPr>
                <w:ins w:id="387" w:author="Adel Khelil" w:date="2024-08-09T09:11:00Z"/>
                <w:rFonts w:asciiTheme="majorBidi" w:hAnsiTheme="majorBidi" w:cstheme="majorBidi"/>
              </w:rPr>
              <w:pPrChange w:id="388" w:author="Adel Khelil" w:date="2024-08-09T09:09:00Z">
                <w:pPr>
                  <w:spacing w:after="200" w:line="276" w:lineRule="auto"/>
                </w:pPr>
              </w:pPrChange>
            </w:pPr>
          </w:p>
          <w:p w:rsidR="007C2D31" w:rsidRDefault="005B6F70" w:rsidP="007C2D31">
            <w:pPr>
              <w:jc w:val="center"/>
              <w:rPr>
                <w:ins w:id="389" w:author="Adel Khelil" w:date="2024-08-09T09:08:00Z"/>
                <w:rFonts w:asciiTheme="majorBidi" w:hAnsiTheme="majorBidi" w:cstheme="majorBidi"/>
              </w:rPr>
              <w:pPrChange w:id="390" w:author="Adel Khelil" w:date="2024-08-09T09:09:00Z">
                <w:pPr>
                  <w:spacing w:after="200" w:line="276" w:lineRule="auto"/>
                </w:pPr>
              </w:pPrChange>
            </w:pPr>
            <w:del w:id="391" w:author="Adel Khelil" w:date="2024-08-09T09:09:00Z">
              <w:r w:rsidRPr="00C271C2" w:rsidDel="000C5091">
                <w:rPr>
                  <w:rFonts w:asciiTheme="majorBidi" w:hAnsiTheme="majorBidi" w:cstheme="majorBidi"/>
                </w:rPr>
                <w:delText>2</w:delText>
              </w:r>
            </w:del>
            <w:ins w:id="392" w:author="Adel Khelil" w:date="2024-08-09T09:09:00Z">
              <w:r w:rsidR="000C5091">
                <w:rPr>
                  <w:rFonts w:asciiTheme="majorBidi" w:hAnsiTheme="majorBidi" w:cstheme="majorBidi"/>
                </w:rPr>
                <w:t>2</w:t>
              </w:r>
            </w:ins>
            <w:r w:rsidRPr="00C271C2">
              <w:rPr>
                <w:rFonts w:asciiTheme="majorBidi" w:hAnsiTheme="majorBidi" w:cstheme="majorBidi"/>
              </w:rPr>
              <w:t>g IV lente</w:t>
            </w:r>
          </w:p>
          <w:p w:rsidR="008A58B6" w:rsidDel="005C4E6B" w:rsidRDefault="008A58B6" w:rsidP="009910E8">
            <w:pPr>
              <w:jc w:val="center"/>
              <w:rPr>
                <w:del w:id="393" w:author="Adel Khelil" w:date="2024-08-09T09:08:00Z"/>
                <w:rFonts w:asciiTheme="majorBidi" w:hAnsiTheme="majorBidi" w:cstheme="majorBidi"/>
              </w:rPr>
            </w:pPr>
          </w:p>
          <w:p w:rsidR="005C4E6B" w:rsidRDefault="005C4E6B" w:rsidP="009910E8">
            <w:pPr>
              <w:jc w:val="center"/>
              <w:rPr>
                <w:ins w:id="394" w:author="Adel Khelil" w:date="2024-08-09T09:23:00Z"/>
                <w:rFonts w:asciiTheme="majorBidi" w:hAnsiTheme="majorBidi" w:cstheme="majorBidi"/>
              </w:rPr>
            </w:pPr>
          </w:p>
          <w:p w:rsidR="007C2D31" w:rsidRDefault="007C2D31" w:rsidP="007C2D31">
            <w:pPr>
              <w:rPr>
                <w:del w:id="395" w:author="Adel Khelil" w:date="2024-08-09T09:08:00Z"/>
                <w:rFonts w:asciiTheme="majorBidi" w:hAnsiTheme="majorBidi" w:cstheme="majorBidi"/>
              </w:rPr>
              <w:pPrChange w:id="396" w:author="Adel Khelil" w:date="2024-08-09T09:23:00Z">
                <w:pPr>
                  <w:spacing w:after="200" w:line="276" w:lineRule="auto"/>
                  <w:jc w:val="center"/>
                </w:pPr>
              </w:pPrChange>
            </w:pPr>
          </w:p>
          <w:p w:rsidR="007C2D31" w:rsidRDefault="007C2D31" w:rsidP="007C2D31">
            <w:pPr>
              <w:rPr>
                <w:ins w:id="397" w:author="Adel Khelil" w:date="2024-08-09T09:08:00Z"/>
                <w:rFonts w:asciiTheme="majorBidi" w:hAnsiTheme="majorBidi" w:cstheme="majorBidi"/>
              </w:rPr>
              <w:pPrChange w:id="398" w:author="Adel Khelil" w:date="2024-08-09T09:23:00Z">
                <w:pPr>
                  <w:spacing w:after="200" w:line="276" w:lineRule="auto"/>
                  <w:jc w:val="center"/>
                </w:pPr>
              </w:pPrChange>
            </w:pPr>
          </w:p>
          <w:p w:rsidR="00584E31" w:rsidRPr="00C271C2" w:rsidDel="008A58B6" w:rsidRDefault="00584E31" w:rsidP="009910E8">
            <w:pPr>
              <w:jc w:val="center"/>
              <w:rPr>
                <w:del w:id="399" w:author="Adel Khelil" w:date="2024-08-09T09:08:00Z"/>
                <w:rFonts w:asciiTheme="majorBidi" w:hAnsiTheme="majorBidi" w:cstheme="majorBidi"/>
              </w:rPr>
            </w:pPr>
          </w:p>
          <w:p w:rsidR="00584E31" w:rsidDel="008A58B6" w:rsidRDefault="00584E31" w:rsidP="009910E8">
            <w:pPr>
              <w:jc w:val="center"/>
              <w:rPr>
                <w:del w:id="400" w:author="Adel Khelil" w:date="2024-08-09T09:08:00Z"/>
                <w:rFonts w:asciiTheme="majorBidi" w:hAnsiTheme="majorBidi" w:cstheme="majorBidi"/>
              </w:rPr>
            </w:pPr>
          </w:p>
          <w:p w:rsidR="00C0242D" w:rsidRPr="00C271C2" w:rsidDel="008A58B6" w:rsidRDefault="00C0242D" w:rsidP="009910E8">
            <w:pPr>
              <w:jc w:val="center"/>
              <w:rPr>
                <w:del w:id="401" w:author="Adel Khelil" w:date="2024-08-09T09:08:00Z"/>
                <w:rFonts w:asciiTheme="majorBidi" w:hAnsiTheme="majorBidi" w:cstheme="majorBidi"/>
              </w:rPr>
            </w:pPr>
          </w:p>
          <w:p w:rsidR="005B6F70" w:rsidRPr="00C271C2" w:rsidDel="000C5091" w:rsidRDefault="005B6F70" w:rsidP="009910E8">
            <w:pPr>
              <w:jc w:val="center"/>
              <w:rPr>
                <w:del w:id="402" w:author="Adel Khelil" w:date="2024-08-09T09:10:00Z"/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1,5 g IV lente</w:t>
            </w:r>
          </w:p>
          <w:p w:rsidR="007C2D31" w:rsidRDefault="007C2D31" w:rsidP="007C2D31">
            <w:pPr>
              <w:rPr>
                <w:del w:id="403" w:author="Adel Khelil" w:date="2024-08-09T09:09:00Z"/>
                <w:rFonts w:asciiTheme="majorBidi" w:eastAsiaTheme="majorEastAsia" w:hAnsiTheme="majorBidi" w:cstheme="majorBidi"/>
                <w:b/>
                <w:bCs/>
                <w:color w:val="365F91" w:themeColor="accent1" w:themeShade="BF"/>
                <w:sz w:val="28"/>
                <w:szCs w:val="28"/>
              </w:rPr>
              <w:pPrChange w:id="404" w:author="Adel Khelil" w:date="2024-08-09T09:10:00Z">
                <w:pPr>
                  <w:keepNext/>
                  <w:keepLines/>
                  <w:spacing w:before="480" w:line="276" w:lineRule="auto"/>
                  <w:jc w:val="center"/>
                  <w:outlineLvl w:val="0"/>
                </w:pPr>
              </w:pPrChange>
            </w:pPr>
          </w:p>
          <w:p w:rsidR="007C2D31" w:rsidRDefault="007C2D31" w:rsidP="007C2D31">
            <w:pPr>
              <w:rPr>
                <w:ins w:id="405" w:author="Adel Khelil" w:date="2024-08-09T09:10:00Z"/>
                <w:rFonts w:asciiTheme="majorBidi" w:eastAsiaTheme="majorEastAsia" w:hAnsiTheme="majorBidi" w:cstheme="majorBidi"/>
                <w:b/>
                <w:bCs/>
                <w:color w:val="365F91" w:themeColor="accent1" w:themeShade="BF"/>
                <w:sz w:val="28"/>
                <w:szCs w:val="28"/>
              </w:rPr>
              <w:pPrChange w:id="406" w:author="Adel Khelil" w:date="2024-08-09T09:10:00Z">
                <w:pPr>
                  <w:keepNext/>
                  <w:keepLines/>
                  <w:spacing w:before="480" w:line="276" w:lineRule="auto"/>
                  <w:jc w:val="center"/>
                  <w:outlineLvl w:val="0"/>
                </w:pPr>
              </w:pPrChange>
            </w:pPr>
          </w:p>
          <w:p w:rsidR="000C5091" w:rsidRDefault="000C5091" w:rsidP="009910E8">
            <w:pPr>
              <w:jc w:val="center"/>
              <w:rPr>
                <w:ins w:id="407" w:author="Adel Khelil" w:date="2024-08-09T09:10:00Z"/>
                <w:rFonts w:asciiTheme="majorBidi" w:hAnsiTheme="majorBidi" w:cstheme="majorBidi"/>
              </w:rPr>
            </w:pPr>
          </w:p>
          <w:p w:rsidR="00584E31" w:rsidRPr="00C271C2" w:rsidDel="008A58B6" w:rsidRDefault="00584E31" w:rsidP="009910E8">
            <w:pPr>
              <w:jc w:val="center"/>
              <w:rPr>
                <w:del w:id="408" w:author="Adel Khelil" w:date="2024-08-09T09:09:00Z"/>
                <w:rFonts w:asciiTheme="majorBidi" w:hAnsiTheme="majorBidi" w:cstheme="majorBidi"/>
              </w:rPr>
            </w:pPr>
          </w:p>
          <w:p w:rsidR="00584E31" w:rsidRPr="00C271C2" w:rsidDel="008A58B6" w:rsidRDefault="00584E31" w:rsidP="009910E8">
            <w:pPr>
              <w:jc w:val="center"/>
              <w:rPr>
                <w:del w:id="409" w:author="Adel Khelil" w:date="2024-08-09T09:09:00Z"/>
                <w:rFonts w:asciiTheme="majorBidi" w:hAnsiTheme="majorBidi" w:cstheme="majorBidi"/>
              </w:rPr>
            </w:pPr>
          </w:p>
          <w:p w:rsidR="005B6F70" w:rsidRDefault="001D7A21" w:rsidP="009910E8">
            <w:pPr>
              <w:jc w:val="center"/>
              <w:rPr>
                <w:ins w:id="410" w:author="Adel Khelil" w:date="2024-08-09T09:10:00Z"/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9</w:t>
            </w:r>
            <w:r w:rsidR="005B6F70" w:rsidRPr="00C271C2">
              <w:rPr>
                <w:rFonts w:asciiTheme="majorBidi" w:hAnsiTheme="majorBidi" w:cstheme="majorBidi"/>
                <w:lang w:val="en-US"/>
              </w:rPr>
              <w:t>00 mg</w:t>
            </w:r>
          </w:p>
          <w:p w:rsidR="000C5091" w:rsidRPr="00C271C2" w:rsidRDefault="000C5091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5B6F70" w:rsidDel="000C5091" w:rsidRDefault="005B6F70" w:rsidP="009910E8">
            <w:pPr>
              <w:jc w:val="center"/>
              <w:rPr>
                <w:del w:id="411" w:author="Adel Khelil" w:date="2024-08-09T09:09:00Z"/>
                <w:rFonts w:asciiTheme="majorBidi" w:hAnsiTheme="majorBidi" w:cstheme="majorBidi"/>
                <w:lang w:val="en-US"/>
              </w:rPr>
            </w:pPr>
          </w:p>
          <w:p w:rsidR="005B6F70" w:rsidRPr="00C271C2" w:rsidRDefault="00897A33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5B6F70" w:rsidRPr="00C271C2">
              <w:rPr>
                <w:rFonts w:asciiTheme="majorBidi" w:hAnsiTheme="majorBidi" w:cstheme="majorBidi"/>
                <w:lang w:val="en-US"/>
              </w:rPr>
              <w:t>mg/kg/j</w:t>
            </w:r>
          </w:p>
        </w:tc>
        <w:tc>
          <w:tcPr>
            <w:tcW w:w="3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242D" w:rsidRDefault="00C0242D" w:rsidP="009910E8">
            <w:pPr>
              <w:jc w:val="center"/>
              <w:rPr>
                <w:rFonts w:asciiTheme="majorBidi" w:hAnsiTheme="majorBidi" w:cstheme="majorBidi"/>
              </w:rPr>
            </w:pPr>
          </w:p>
          <w:p w:rsidR="000C5091" w:rsidRDefault="005B6F70" w:rsidP="009910E8">
            <w:pPr>
              <w:jc w:val="center"/>
              <w:rPr>
                <w:ins w:id="412" w:author="Adel Khelil" w:date="2024-08-09T09:11:00Z"/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 xml:space="preserve">Dose unique </w:t>
            </w:r>
          </w:p>
          <w:p w:rsidR="005B6F70" w:rsidRPr="00C271C2" w:rsidRDefault="005B6F70" w:rsidP="009910E8">
            <w:pPr>
              <w:jc w:val="center"/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(si durée&gt;4h, réinjecter 1g)</w:t>
            </w:r>
          </w:p>
          <w:p w:rsidR="005B6F70" w:rsidRPr="00C271C2" w:rsidDel="000C5091" w:rsidRDefault="005B6F70" w:rsidP="009910E8">
            <w:pPr>
              <w:jc w:val="center"/>
              <w:rPr>
                <w:del w:id="413" w:author="Adel Khelil" w:date="2024-08-09T09:11:00Z"/>
                <w:rFonts w:asciiTheme="majorBidi" w:hAnsiTheme="majorBidi" w:cstheme="majorBidi"/>
              </w:rPr>
            </w:pPr>
          </w:p>
          <w:p w:rsidR="005B6F70" w:rsidDel="000C5091" w:rsidRDefault="005B6F70" w:rsidP="009910E8">
            <w:pPr>
              <w:jc w:val="center"/>
              <w:rPr>
                <w:del w:id="414" w:author="Adel Khelil" w:date="2024-08-09T09:11:00Z"/>
                <w:rFonts w:asciiTheme="majorBidi" w:hAnsiTheme="majorBidi" w:cstheme="majorBidi"/>
              </w:rPr>
            </w:pPr>
          </w:p>
          <w:p w:rsidR="00C0242D" w:rsidRPr="00C271C2" w:rsidDel="000C5091" w:rsidRDefault="00C0242D" w:rsidP="009910E8">
            <w:pPr>
              <w:jc w:val="center"/>
              <w:rPr>
                <w:del w:id="415" w:author="Adel Khelil" w:date="2024-08-09T09:11:00Z"/>
                <w:rFonts w:asciiTheme="majorBidi" w:hAnsiTheme="majorBidi" w:cstheme="majorBidi"/>
              </w:rPr>
            </w:pPr>
          </w:p>
          <w:p w:rsidR="000C5091" w:rsidRDefault="000C5091" w:rsidP="009910E8">
            <w:pPr>
              <w:jc w:val="center"/>
              <w:rPr>
                <w:ins w:id="416" w:author="Adel Khelil" w:date="2024-08-09T09:12:00Z"/>
                <w:rFonts w:asciiTheme="majorBidi" w:hAnsiTheme="majorBidi" w:cstheme="majorBidi"/>
              </w:rPr>
            </w:pPr>
          </w:p>
          <w:p w:rsidR="005C4E6B" w:rsidRDefault="005B6F70" w:rsidP="009910E8">
            <w:pPr>
              <w:jc w:val="center"/>
              <w:rPr>
                <w:ins w:id="417" w:author="Adel Khelil" w:date="2024-08-09T09:24:00Z"/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Dose unique</w:t>
            </w:r>
          </w:p>
          <w:p w:rsidR="005B6F70" w:rsidRPr="00C271C2" w:rsidRDefault="005B6F70" w:rsidP="009910E8">
            <w:pPr>
              <w:jc w:val="center"/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 xml:space="preserve">(si durée </w:t>
            </w:r>
            <w:r w:rsidRPr="00C271C2">
              <w:rPr>
                <w:rFonts w:asciiTheme="majorBidi" w:hAnsiTheme="majorBidi" w:cstheme="majorBidi"/>
                <w:sz w:val="20"/>
                <w:szCs w:val="20"/>
              </w:rPr>
              <w:t>&gt; 2 h</w:t>
            </w:r>
            <w:r w:rsidRPr="00C271C2">
              <w:rPr>
                <w:rFonts w:asciiTheme="majorBidi" w:hAnsiTheme="majorBidi" w:cstheme="majorBidi"/>
              </w:rPr>
              <w:t xml:space="preserve"> réinjecter 0.75g)</w:t>
            </w:r>
          </w:p>
          <w:p w:rsidR="005B6F70" w:rsidRPr="00C271C2" w:rsidDel="000C5091" w:rsidRDefault="005B6F70" w:rsidP="009910E8">
            <w:pPr>
              <w:jc w:val="center"/>
              <w:rPr>
                <w:del w:id="418" w:author="Adel Khelil" w:date="2024-08-09T09:10:00Z"/>
                <w:rFonts w:asciiTheme="majorBidi" w:hAnsiTheme="majorBidi" w:cstheme="majorBidi"/>
              </w:rPr>
            </w:pPr>
          </w:p>
          <w:p w:rsidR="00584E31" w:rsidRPr="00C271C2" w:rsidDel="005C4E6B" w:rsidRDefault="00584E31" w:rsidP="009910E8">
            <w:pPr>
              <w:jc w:val="center"/>
              <w:rPr>
                <w:del w:id="419" w:author="Adel Khelil" w:date="2024-08-09T09:24:00Z"/>
                <w:rFonts w:asciiTheme="majorBidi" w:hAnsiTheme="majorBidi" w:cstheme="majorBidi"/>
              </w:rPr>
            </w:pPr>
          </w:p>
          <w:p w:rsidR="005C4E6B" w:rsidRDefault="005B6F70" w:rsidP="009910E8">
            <w:pPr>
              <w:jc w:val="center"/>
              <w:rPr>
                <w:ins w:id="420" w:author="Adel Khelil" w:date="2024-08-09T09:24:00Z"/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 xml:space="preserve">Dose unique </w:t>
            </w:r>
          </w:p>
          <w:p w:rsidR="007C2D31" w:rsidRDefault="005B6F70" w:rsidP="007C2D31">
            <w:pPr>
              <w:jc w:val="both"/>
              <w:rPr>
                <w:rFonts w:asciiTheme="majorBidi" w:hAnsiTheme="majorBidi" w:cstheme="majorBidi"/>
              </w:rPr>
              <w:pPrChange w:id="421" w:author="Adel Khelil" w:date="2024-08-09T09:24:00Z">
                <w:pPr>
                  <w:spacing w:after="200" w:line="276" w:lineRule="auto"/>
                  <w:jc w:val="center"/>
                </w:pPr>
              </w:pPrChange>
            </w:pPr>
            <w:r w:rsidRPr="00C271C2">
              <w:rPr>
                <w:rFonts w:asciiTheme="majorBidi" w:hAnsiTheme="majorBidi" w:cstheme="majorBidi"/>
              </w:rPr>
              <w:t>(si durée&gt;4h, réinjecter 600</w:t>
            </w:r>
            <w:r w:rsidR="009910E8" w:rsidRPr="00C271C2">
              <w:rPr>
                <w:rFonts w:asciiTheme="majorBidi" w:hAnsiTheme="majorBidi" w:cstheme="majorBidi"/>
              </w:rPr>
              <w:t xml:space="preserve"> m</w:t>
            </w:r>
            <w:r w:rsidRPr="00C271C2">
              <w:rPr>
                <w:rFonts w:asciiTheme="majorBidi" w:hAnsiTheme="majorBidi" w:cstheme="majorBidi"/>
              </w:rPr>
              <w:t>g)</w:t>
            </w:r>
          </w:p>
          <w:p w:rsidR="005B6F70" w:rsidRPr="00C271C2" w:rsidRDefault="005B6F70" w:rsidP="009910E8">
            <w:pPr>
              <w:jc w:val="center"/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Dose unique</w:t>
            </w:r>
          </w:p>
        </w:tc>
      </w:tr>
      <w:tr w:rsidR="005B6F70" w:rsidTr="009910E8">
        <w:trPr>
          <w:jc w:val="center"/>
        </w:trPr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6F70" w:rsidRDefault="00584E3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  <w:r w:rsidR="005B6F70">
              <w:rPr>
                <w:rFonts w:asciiTheme="majorBidi" w:hAnsiTheme="majorBidi" w:cstheme="majorBidi"/>
              </w:rPr>
              <w:t>Chirurgie du médiastin</w:t>
            </w:r>
          </w:p>
          <w:p w:rsidR="005B6F70" w:rsidRDefault="00584E3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  <w:r w:rsidR="005B6F70">
              <w:rPr>
                <w:rFonts w:asciiTheme="majorBidi" w:hAnsiTheme="majorBidi" w:cstheme="majorBidi"/>
              </w:rPr>
              <w:t>Chirurgie du pneu</w:t>
            </w:r>
            <w:r>
              <w:rPr>
                <w:rFonts w:asciiTheme="majorBidi" w:hAnsiTheme="majorBidi" w:cstheme="majorBidi"/>
              </w:rPr>
              <w:t>m</w:t>
            </w:r>
            <w:r w:rsidR="005B6F70">
              <w:rPr>
                <w:rFonts w:asciiTheme="majorBidi" w:hAnsiTheme="majorBidi" w:cstheme="majorBidi"/>
              </w:rPr>
              <w:t>othorax</w:t>
            </w:r>
          </w:p>
          <w:p w:rsidR="005B6F70" w:rsidRDefault="00584E3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  <w:r w:rsidR="005B6F70">
              <w:rPr>
                <w:rFonts w:asciiTheme="majorBidi" w:hAnsiTheme="majorBidi" w:cstheme="majorBidi"/>
              </w:rPr>
              <w:t>Décortication (patient non infecté)</w:t>
            </w:r>
          </w:p>
          <w:p w:rsidR="005B6F70" w:rsidRDefault="00584E3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  <w:r w:rsidR="005B6F70">
              <w:rPr>
                <w:rFonts w:asciiTheme="majorBidi" w:hAnsiTheme="majorBidi" w:cstheme="majorBidi"/>
              </w:rPr>
              <w:t>Résection pariétale isolée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6F70" w:rsidRDefault="005B6F70" w:rsidP="00584E31">
            <w:pPr>
              <w:rPr>
                <w:rFonts w:asciiTheme="majorBidi" w:hAnsiTheme="majorBidi" w:cstheme="majorBidi"/>
              </w:rPr>
            </w:pPr>
          </w:p>
          <w:p w:rsidR="005B6F70" w:rsidRDefault="00584E31" w:rsidP="00584E3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</w:t>
            </w:r>
            <w:r w:rsidR="005B6F70">
              <w:rPr>
                <w:rFonts w:asciiTheme="majorBidi" w:hAnsiTheme="majorBidi" w:cstheme="majorBidi"/>
              </w:rPr>
              <w:t>éfazoline</w:t>
            </w:r>
          </w:p>
          <w:p w:rsidR="005B6F70" w:rsidRDefault="005B6F70" w:rsidP="00584E31">
            <w:pPr>
              <w:jc w:val="both"/>
              <w:rPr>
                <w:rFonts w:asciiTheme="majorBidi" w:hAnsiTheme="majorBidi" w:cstheme="majorBidi"/>
              </w:rPr>
            </w:pPr>
          </w:p>
          <w:p w:rsidR="005B6F70" w:rsidRDefault="005B6F70" w:rsidP="00584E31">
            <w:pPr>
              <w:jc w:val="both"/>
              <w:rPr>
                <w:rFonts w:asciiTheme="majorBidi" w:hAnsiTheme="majorBidi" w:cstheme="majorBidi"/>
              </w:rPr>
            </w:pPr>
          </w:p>
          <w:p w:rsidR="005B6F70" w:rsidRPr="008566A2" w:rsidRDefault="005B6F70" w:rsidP="00584E31">
            <w:pPr>
              <w:jc w:val="both"/>
              <w:rPr>
                <w:rFonts w:asciiTheme="majorBidi" w:hAnsiTheme="majorBidi" w:cstheme="majorBidi"/>
                <w:b/>
              </w:rPr>
            </w:pPr>
            <w:r w:rsidRPr="008566A2">
              <w:rPr>
                <w:rFonts w:asciiTheme="majorBidi" w:hAnsiTheme="majorBidi" w:cstheme="majorBidi"/>
                <w:b/>
              </w:rPr>
              <w:t>All</w:t>
            </w:r>
            <w:r w:rsidR="000302EA">
              <w:rPr>
                <w:rFonts w:asciiTheme="majorBidi" w:hAnsiTheme="majorBidi" w:cstheme="majorBidi"/>
                <w:b/>
              </w:rPr>
              <w:t>e</w:t>
            </w:r>
            <w:r w:rsidRPr="008566A2">
              <w:rPr>
                <w:rFonts w:asciiTheme="majorBidi" w:hAnsiTheme="majorBidi" w:cstheme="majorBidi"/>
                <w:b/>
              </w:rPr>
              <w:t>rgie :</w:t>
            </w:r>
          </w:p>
          <w:p w:rsidR="005B6F70" w:rsidRDefault="008566A2" w:rsidP="00584E3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Clindamycine </w:t>
            </w:r>
          </w:p>
          <w:p w:rsidR="005B6F70" w:rsidRDefault="005B6F70" w:rsidP="00584E3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5B6F70" w:rsidRDefault="001D7A21" w:rsidP="00584E3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</w:t>
            </w:r>
            <w:r w:rsidR="005B6F70"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6F70" w:rsidRPr="00C52F13" w:rsidRDefault="005B6F70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5B6F70" w:rsidRPr="00C52F13" w:rsidRDefault="005B6F70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C52F13">
              <w:rPr>
                <w:rFonts w:asciiTheme="majorBidi" w:hAnsiTheme="majorBidi" w:cstheme="majorBidi"/>
                <w:lang w:val="en-US"/>
              </w:rPr>
              <w:t>2g IVlente</w:t>
            </w:r>
          </w:p>
          <w:p w:rsidR="005B6F70" w:rsidRPr="00C52F13" w:rsidRDefault="005B6F70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5B6F70" w:rsidRPr="00C52F13" w:rsidRDefault="005B6F70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8566A2" w:rsidRPr="00C52F13" w:rsidRDefault="008566A2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5B6F70" w:rsidRPr="00C52F13" w:rsidRDefault="001D7A21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9</w:t>
            </w:r>
            <w:r w:rsidR="005B6F70" w:rsidRPr="00C52F13">
              <w:rPr>
                <w:rFonts w:asciiTheme="majorBidi" w:hAnsiTheme="majorBidi" w:cstheme="majorBidi"/>
                <w:lang w:val="en-US"/>
              </w:rPr>
              <w:t>00 mg</w:t>
            </w:r>
          </w:p>
          <w:p w:rsidR="005B6F70" w:rsidRPr="00C52F13" w:rsidRDefault="005B6F70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5B6F70" w:rsidRPr="00C52F13" w:rsidRDefault="00897A33" w:rsidP="009910E8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5B6F70" w:rsidRPr="00C52F13">
              <w:rPr>
                <w:rFonts w:asciiTheme="majorBidi" w:hAnsiTheme="majorBidi" w:cstheme="majorBidi"/>
                <w:lang w:val="en-US"/>
              </w:rPr>
              <w:t>mg/kg/j</w:t>
            </w:r>
          </w:p>
        </w:tc>
        <w:tc>
          <w:tcPr>
            <w:tcW w:w="31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6F70" w:rsidRPr="00945D77" w:rsidRDefault="005B6F70" w:rsidP="009910E8">
            <w:pPr>
              <w:jc w:val="center"/>
              <w:rPr>
                <w:rFonts w:asciiTheme="majorBidi" w:hAnsiTheme="majorBidi" w:cstheme="majorBidi"/>
              </w:rPr>
            </w:pPr>
          </w:p>
          <w:p w:rsidR="005C4E6B" w:rsidRDefault="005B6F70" w:rsidP="009910E8">
            <w:pPr>
              <w:jc w:val="center"/>
              <w:rPr>
                <w:ins w:id="422" w:author="Adel Khelil" w:date="2024-08-09T09:25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Dose unique </w:t>
            </w:r>
          </w:p>
          <w:p w:rsidR="005B6F70" w:rsidRPr="009910E8" w:rsidRDefault="005B6F70" w:rsidP="009910E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</w:rPr>
              <w:t>(si durée &gt;4h, réinjecter 1g)</w:t>
            </w:r>
          </w:p>
          <w:p w:rsidR="005B6F70" w:rsidRDefault="005B6F70" w:rsidP="009910E8">
            <w:pPr>
              <w:jc w:val="center"/>
              <w:rPr>
                <w:rFonts w:asciiTheme="majorBidi" w:hAnsiTheme="majorBidi" w:cstheme="majorBidi"/>
              </w:rPr>
            </w:pPr>
          </w:p>
          <w:p w:rsidR="008566A2" w:rsidRDefault="008566A2" w:rsidP="009910E8">
            <w:pPr>
              <w:jc w:val="center"/>
              <w:rPr>
                <w:rFonts w:asciiTheme="majorBidi" w:hAnsiTheme="majorBidi" w:cstheme="majorBidi"/>
              </w:rPr>
            </w:pPr>
          </w:p>
          <w:p w:rsidR="005C4E6B" w:rsidRDefault="005B6F70" w:rsidP="009910E8">
            <w:pPr>
              <w:jc w:val="center"/>
              <w:rPr>
                <w:ins w:id="423" w:author="Adel Khelil" w:date="2024-08-09T09:25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5B6F70" w:rsidRDefault="008566A2" w:rsidP="009910E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(si</w:t>
            </w:r>
            <w:r w:rsidR="005B6F70">
              <w:rPr>
                <w:rFonts w:asciiTheme="majorBidi" w:hAnsiTheme="majorBidi" w:cstheme="majorBidi"/>
              </w:rPr>
              <w:t xml:space="preserve"> durée&gt;4h</w:t>
            </w:r>
            <w:r>
              <w:rPr>
                <w:rFonts w:asciiTheme="majorBidi" w:hAnsiTheme="majorBidi" w:cstheme="majorBidi"/>
              </w:rPr>
              <w:t>, réinjecter</w:t>
            </w:r>
            <w:r w:rsidR="005B6F70">
              <w:rPr>
                <w:rFonts w:asciiTheme="majorBidi" w:hAnsiTheme="majorBidi" w:cstheme="majorBidi"/>
              </w:rPr>
              <w:t xml:space="preserve"> 600</w:t>
            </w:r>
            <w:r w:rsidR="009910E8">
              <w:rPr>
                <w:rFonts w:asciiTheme="majorBidi" w:hAnsiTheme="majorBidi" w:cstheme="majorBidi"/>
              </w:rPr>
              <w:t>m</w:t>
            </w:r>
            <w:r w:rsidR="005B6F70">
              <w:rPr>
                <w:rFonts w:asciiTheme="majorBidi" w:hAnsiTheme="majorBidi" w:cstheme="majorBidi"/>
              </w:rPr>
              <w:t>g)</w:t>
            </w:r>
          </w:p>
          <w:p w:rsidR="005B6F70" w:rsidDel="005C4E6B" w:rsidRDefault="005B6F70" w:rsidP="009910E8">
            <w:pPr>
              <w:jc w:val="center"/>
              <w:rPr>
                <w:del w:id="424" w:author="Adel Khelil" w:date="2024-08-09T09:25:00Z"/>
                <w:rFonts w:asciiTheme="majorBidi" w:hAnsiTheme="majorBidi" w:cstheme="majorBidi"/>
              </w:rPr>
            </w:pPr>
          </w:p>
          <w:p w:rsidR="005B6F70" w:rsidRDefault="005B6F70" w:rsidP="009910E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9910E8" w:rsidTr="009910E8">
        <w:trPr>
          <w:jc w:val="center"/>
        </w:trPr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7C2D31" w:rsidRDefault="009910E8" w:rsidP="007C2D31">
            <w:pPr>
              <w:rPr>
                <w:rFonts w:asciiTheme="majorBidi" w:hAnsiTheme="majorBidi" w:cstheme="majorBidi"/>
              </w:rPr>
              <w:pPrChange w:id="425" w:author="Ahlem Gzara" w:date="2025-07-08T08:53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Theme="majorBidi" w:hAnsiTheme="majorBidi" w:cstheme="majorBidi"/>
              </w:rPr>
              <w:t>Médiastinoscopie</w:t>
            </w:r>
            <w:del w:id="426" w:author="Ahlem Gzara" w:date="2025-07-08T08:53:00Z">
              <w:r w:rsidDel="009D437C">
                <w:rPr>
                  <w:rFonts w:asciiTheme="majorBidi" w:hAnsiTheme="majorBidi" w:cstheme="majorBidi"/>
                </w:rPr>
                <w:delText xml:space="preserve"> ,</w:delText>
              </w:r>
            </w:del>
            <w:r>
              <w:rPr>
                <w:rFonts w:asciiTheme="majorBidi" w:hAnsiTheme="majorBidi" w:cstheme="majorBidi"/>
              </w:rPr>
              <w:t xml:space="preserve"> et vidéothoracoscopie</w:t>
            </w:r>
          </w:p>
        </w:tc>
        <w:tc>
          <w:tcPr>
            <w:tcW w:w="666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9910E8" w:rsidRDefault="009910E8" w:rsidP="009910E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Pas d’ABP</w:t>
            </w:r>
          </w:p>
          <w:p w:rsidR="009910E8" w:rsidRDefault="009910E8" w:rsidP="009910E8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9910E8" w:rsidTr="009910E8">
        <w:trPr>
          <w:jc w:val="center"/>
        </w:trPr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9910E8" w:rsidRDefault="009910E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Drainage thoracique </w:t>
            </w:r>
          </w:p>
        </w:tc>
        <w:tc>
          <w:tcPr>
            <w:tcW w:w="6662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9910E8" w:rsidRDefault="009910E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3677C7" w:rsidDel="005C4E6B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del w:id="427" w:author="Adel Khelil" w:date="2024-08-09T09:26:00Z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677C7" w:rsidDel="005C4E6B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del w:id="428" w:author="Adel Khelil" w:date="2024-08-09T09:26:00Z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677C7" w:rsidRPr="00B04F35" w:rsidRDefault="003677C7" w:rsidP="00B04F35">
      <w:pPr>
        <w:tabs>
          <w:tab w:val="left" w:pos="7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C9711C" w:rsidRDefault="00C9711C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 w:type="page"/>
      </w:r>
    </w:p>
    <w:p w:rsidR="003677C7" w:rsidRPr="00B04F35" w:rsidRDefault="003677C7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677C7" w:rsidRPr="00B04F35" w:rsidRDefault="007C2D31" w:rsidP="00AB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7C2D31">
        <w:rPr>
          <w:noProof/>
        </w:rPr>
        <w:pict>
          <v:shape id="Text Box 12" o:spid="_x0000_s1032" type="#_x0000_t202" style="position:absolute;left:0;text-align:left;margin-left:0;margin-top:0;width:354.6pt;height:26.2pt;z-index:251672576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">
            <v:path arrowok="t"/>
            <v:textbox>
              <w:txbxContent>
                <w:p w:rsidR="00E83389" w:rsidRDefault="00E83389" w:rsidP="00C12DD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chirurgie ophtalmologique</w:t>
                  </w:r>
                </w:p>
                <w:p w:rsidR="00E83389" w:rsidRDefault="00E83389"/>
              </w:txbxContent>
            </v:textbox>
          </v:shape>
        </w:pict>
      </w:r>
    </w:p>
    <w:p w:rsidR="00C12DD0" w:rsidRPr="00B04F35" w:rsidRDefault="00C12DD0" w:rsidP="00AB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C12DD0" w:rsidRPr="00B04F35" w:rsidRDefault="00C12DD0" w:rsidP="00AB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3677C7" w:rsidRPr="00885CED" w:rsidRDefault="003677C7" w:rsidP="00AB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Grilledutableau"/>
        <w:tblW w:w="0" w:type="auto"/>
        <w:jc w:val="center"/>
        <w:tblLook w:val="04A0"/>
        <w:tblPrChange w:id="429" w:author="Adel Khelil" w:date="2024-08-09T09:28:00Z">
          <w:tblPr>
            <w:tblStyle w:val="Grilledutableau"/>
            <w:tblW w:w="0" w:type="auto"/>
            <w:jc w:val="center"/>
            <w:tblLook w:val="04A0"/>
          </w:tblPr>
        </w:tblPrChange>
      </w:tblPr>
      <w:tblGrid>
        <w:gridCol w:w="3539"/>
        <w:gridCol w:w="2642"/>
        <w:gridCol w:w="1951"/>
        <w:gridCol w:w="1995"/>
        <w:tblGridChange w:id="430">
          <w:tblGrid>
            <w:gridCol w:w="3714"/>
            <w:gridCol w:w="2410"/>
            <w:gridCol w:w="1643"/>
            <w:gridCol w:w="2303"/>
          </w:tblGrid>
        </w:tblGridChange>
      </w:tblGrid>
      <w:tr w:rsidR="00AB78D6" w:rsidRPr="00D83497" w:rsidTr="005C4E6B">
        <w:trPr>
          <w:trHeight w:val="594"/>
          <w:jc w:val="center"/>
          <w:trPrChange w:id="431" w:author="Adel Khelil" w:date="2024-08-09T09:28:00Z">
            <w:trPr>
              <w:trHeight w:val="594"/>
              <w:jc w:val="center"/>
            </w:trPr>
          </w:trPrChange>
        </w:trPr>
        <w:tc>
          <w:tcPr>
            <w:tcW w:w="3539" w:type="dxa"/>
            <w:tcBorders>
              <w:bottom w:val="single" w:sz="4" w:space="0" w:color="000000" w:themeColor="text1"/>
            </w:tcBorders>
            <w:vAlign w:val="center"/>
            <w:tcPrChange w:id="432" w:author="Adel Khelil" w:date="2024-08-09T09:28:00Z">
              <w:tcPr>
                <w:tcW w:w="3714" w:type="dxa"/>
                <w:tcBorders>
                  <w:bottom w:val="single" w:sz="4" w:space="0" w:color="000000" w:themeColor="text1"/>
                </w:tcBorders>
                <w:vAlign w:val="center"/>
              </w:tcPr>
            </w:tcPrChange>
          </w:tcPr>
          <w:p w:rsidR="00AB78D6" w:rsidRPr="00D83497" w:rsidRDefault="00AB78D6" w:rsidP="000267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Acte chirurgical</w:t>
            </w:r>
          </w:p>
        </w:tc>
        <w:tc>
          <w:tcPr>
            <w:tcW w:w="2585" w:type="dxa"/>
            <w:tcBorders>
              <w:bottom w:val="single" w:sz="4" w:space="0" w:color="000000" w:themeColor="text1"/>
            </w:tcBorders>
            <w:vAlign w:val="center"/>
            <w:tcPrChange w:id="433" w:author="Adel Khelil" w:date="2024-08-09T09:28:00Z">
              <w:tcPr>
                <w:tcW w:w="2410" w:type="dxa"/>
                <w:tcBorders>
                  <w:bottom w:val="single" w:sz="4" w:space="0" w:color="000000" w:themeColor="text1"/>
                </w:tcBorders>
                <w:vAlign w:val="center"/>
              </w:tcPr>
            </w:tcPrChange>
          </w:tcPr>
          <w:p w:rsidR="00AB78D6" w:rsidRPr="00D83497" w:rsidRDefault="00C12DD0" w:rsidP="000267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Molécule</w:t>
            </w:r>
          </w:p>
        </w:tc>
        <w:tc>
          <w:tcPr>
            <w:tcW w:w="1951" w:type="dxa"/>
            <w:tcBorders>
              <w:bottom w:val="single" w:sz="4" w:space="0" w:color="000000" w:themeColor="text1"/>
            </w:tcBorders>
            <w:vAlign w:val="center"/>
            <w:tcPrChange w:id="434" w:author="Adel Khelil" w:date="2024-08-09T09:28:00Z">
              <w:tcPr>
                <w:tcW w:w="1528" w:type="dxa"/>
                <w:tcBorders>
                  <w:bottom w:val="single" w:sz="4" w:space="0" w:color="000000" w:themeColor="text1"/>
                </w:tcBorders>
                <w:vAlign w:val="center"/>
              </w:tcPr>
            </w:tcPrChange>
          </w:tcPr>
          <w:p w:rsidR="00AB78D6" w:rsidRPr="00D83497" w:rsidRDefault="00AB78D6" w:rsidP="000267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Dose initiale</w:t>
            </w:r>
          </w:p>
        </w:tc>
        <w:tc>
          <w:tcPr>
            <w:tcW w:w="1995" w:type="dxa"/>
            <w:tcBorders>
              <w:bottom w:val="single" w:sz="4" w:space="0" w:color="000000" w:themeColor="text1"/>
            </w:tcBorders>
            <w:vAlign w:val="center"/>
            <w:tcPrChange w:id="435" w:author="Adel Khelil" w:date="2024-08-09T09:28:00Z">
              <w:tcPr>
                <w:tcW w:w="2303" w:type="dxa"/>
                <w:tcBorders>
                  <w:bottom w:val="single" w:sz="4" w:space="0" w:color="000000" w:themeColor="text1"/>
                </w:tcBorders>
                <w:vAlign w:val="center"/>
              </w:tcPr>
            </w:tcPrChange>
          </w:tcPr>
          <w:p w:rsidR="00AB78D6" w:rsidRPr="00D83497" w:rsidRDefault="00AB78D6" w:rsidP="000267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Posologie et durée</w:t>
            </w:r>
          </w:p>
        </w:tc>
      </w:tr>
      <w:tr w:rsidR="001E657A" w:rsidRPr="00D83497" w:rsidTr="005C4E6B">
        <w:trPr>
          <w:jc w:val="center"/>
          <w:trPrChange w:id="436" w:author="Adel Khelil" w:date="2024-08-09T09:28:00Z">
            <w:trPr>
              <w:jc w:val="center"/>
            </w:trPr>
          </w:trPrChange>
        </w:trPr>
        <w:tc>
          <w:tcPr>
            <w:tcW w:w="3539" w:type="dxa"/>
            <w:shd w:val="pct15" w:color="auto" w:fill="auto"/>
            <w:vAlign w:val="center"/>
            <w:tcPrChange w:id="437" w:author="Adel Khelil" w:date="2024-08-09T09:28:00Z">
              <w:tcPr>
                <w:tcW w:w="3714" w:type="dxa"/>
                <w:shd w:val="pct15" w:color="auto" w:fill="auto"/>
                <w:vAlign w:val="center"/>
              </w:tcPr>
            </w:tcPrChange>
          </w:tcPr>
          <w:p w:rsidR="001E657A" w:rsidRPr="00D83497" w:rsidRDefault="001E657A" w:rsidP="001E6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57A">
              <w:rPr>
                <w:rFonts w:ascii="Times New Roman" w:hAnsi="Times New Roman" w:cs="Times New Roman"/>
                <w:sz w:val="24"/>
                <w:szCs w:val="24"/>
              </w:rPr>
              <w:t>Chirurgies de la cornée, duglaucome, de 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rétine et du vitré</w:t>
            </w:r>
          </w:p>
        </w:tc>
        <w:tc>
          <w:tcPr>
            <w:tcW w:w="6531" w:type="dxa"/>
            <w:gridSpan w:val="3"/>
            <w:shd w:val="pct15" w:color="auto" w:fill="auto"/>
            <w:vAlign w:val="center"/>
            <w:tcPrChange w:id="438" w:author="Adel Khelil" w:date="2024-08-09T09:28:00Z">
              <w:tcPr>
                <w:tcW w:w="6241" w:type="dxa"/>
                <w:gridSpan w:val="3"/>
                <w:shd w:val="pct15" w:color="auto" w:fill="auto"/>
                <w:vAlign w:val="center"/>
              </w:tcPr>
            </w:tcPrChange>
          </w:tcPr>
          <w:p w:rsidR="001E657A" w:rsidRDefault="001E657A" w:rsidP="001E6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57A" w:rsidRPr="00D83497" w:rsidRDefault="001E657A" w:rsidP="001E6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  <w:p w:rsidR="001E657A" w:rsidRPr="00D83497" w:rsidRDefault="001E657A" w:rsidP="008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8D6" w:rsidRPr="00D83497" w:rsidTr="005C4E6B">
        <w:trPr>
          <w:jc w:val="center"/>
          <w:trPrChange w:id="439" w:author="Adel Khelil" w:date="2024-08-09T09:28:00Z">
            <w:trPr>
              <w:jc w:val="center"/>
            </w:trPr>
          </w:trPrChange>
        </w:trPr>
        <w:tc>
          <w:tcPr>
            <w:tcW w:w="3539" w:type="dxa"/>
            <w:vAlign w:val="center"/>
            <w:tcPrChange w:id="440" w:author="Adel Khelil" w:date="2024-08-09T09:28:00Z">
              <w:tcPr>
                <w:tcW w:w="3714" w:type="dxa"/>
                <w:vAlign w:val="center"/>
              </w:tcPr>
            </w:tcPrChange>
          </w:tcPr>
          <w:p w:rsidR="00AB78D6" w:rsidRPr="00D83497" w:rsidRDefault="00AB78D6" w:rsidP="0002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sz w:val="24"/>
                <w:szCs w:val="24"/>
              </w:rPr>
              <w:t>Cataracte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*</w:t>
            </w:r>
          </w:p>
        </w:tc>
        <w:tc>
          <w:tcPr>
            <w:tcW w:w="2585" w:type="dxa"/>
            <w:vAlign w:val="center"/>
            <w:tcPrChange w:id="441" w:author="Adel Khelil" w:date="2024-08-09T09:28:00Z">
              <w:tcPr>
                <w:tcW w:w="2410" w:type="dxa"/>
                <w:vAlign w:val="center"/>
              </w:tcPr>
            </w:tcPrChange>
          </w:tcPr>
          <w:p w:rsidR="00AB78D6" w:rsidRPr="00FE18B2" w:rsidRDefault="00F1167E" w:rsidP="00C12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8B2">
              <w:rPr>
                <w:rFonts w:ascii="Times New Roman" w:hAnsi="Times New Roman" w:cs="Times New Roman"/>
                <w:sz w:val="24"/>
              </w:rPr>
              <w:t xml:space="preserve">Injectionintracamérulaire de </w:t>
            </w:r>
            <w:del w:id="442" w:author="Adel Khelil" w:date="2024-08-09T09:28:00Z">
              <w:r w:rsidRPr="00FE18B2" w:rsidDel="005C4E6B">
                <w:rPr>
                  <w:rFonts w:ascii="Times New Roman" w:hAnsi="Times New Roman" w:cs="Times New Roman"/>
                  <w:sz w:val="24"/>
                </w:rPr>
                <w:delText>c</w:delText>
              </w:r>
            </w:del>
            <w:ins w:id="443" w:author="Adel Khelil" w:date="2024-08-09T09:28:00Z">
              <w:r w:rsidR="005C4E6B">
                <w:rPr>
                  <w:rFonts w:ascii="Times New Roman" w:hAnsi="Times New Roman" w:cs="Times New Roman"/>
                  <w:sz w:val="24"/>
                </w:rPr>
                <w:t>C</w:t>
              </w:r>
            </w:ins>
            <w:r w:rsidRPr="00FE18B2">
              <w:rPr>
                <w:rFonts w:ascii="Times New Roman" w:hAnsi="Times New Roman" w:cs="Times New Roman"/>
                <w:sz w:val="24"/>
              </w:rPr>
              <w:t>éfuroxime*</w:t>
            </w:r>
          </w:p>
        </w:tc>
        <w:tc>
          <w:tcPr>
            <w:tcW w:w="1951" w:type="dxa"/>
            <w:vAlign w:val="center"/>
            <w:tcPrChange w:id="444" w:author="Adel Khelil" w:date="2024-08-09T09:28:00Z">
              <w:tcPr>
                <w:tcW w:w="1528" w:type="dxa"/>
                <w:vAlign w:val="center"/>
              </w:tcPr>
            </w:tcPrChange>
          </w:tcPr>
          <w:p w:rsidR="00AB78D6" w:rsidRPr="00FE18B2" w:rsidRDefault="00F1167E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B2">
              <w:rPr>
                <w:rFonts w:ascii="Times New Roman" w:hAnsi="Times New Roman" w:cs="Times New Roman"/>
                <w:sz w:val="24"/>
              </w:rPr>
              <w:t>1 mg dans 0,1 ml</w:t>
            </w:r>
          </w:p>
        </w:tc>
        <w:tc>
          <w:tcPr>
            <w:tcW w:w="1995" w:type="dxa"/>
            <w:vAlign w:val="center"/>
            <w:tcPrChange w:id="445" w:author="Adel Khelil" w:date="2024-08-09T09:28:00Z">
              <w:tcPr>
                <w:tcW w:w="2303" w:type="dxa"/>
                <w:vAlign w:val="center"/>
              </w:tcPr>
            </w:tcPrChange>
          </w:tcPr>
          <w:p w:rsidR="00AB78D6" w:rsidRPr="00FE18B2" w:rsidRDefault="00F1167E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B2">
              <w:rPr>
                <w:rFonts w:ascii="Times New Roman" w:hAnsi="Times New Roman" w:cs="Times New Roman"/>
                <w:sz w:val="24"/>
              </w:rPr>
              <w:t>En fin d’intervention</w:t>
            </w:r>
          </w:p>
        </w:tc>
      </w:tr>
      <w:tr w:rsidR="00AB78D6" w:rsidRPr="00D83497" w:rsidTr="005C4E6B">
        <w:trPr>
          <w:jc w:val="center"/>
          <w:trPrChange w:id="446" w:author="Adel Khelil" w:date="2024-08-09T09:28:00Z">
            <w:trPr>
              <w:jc w:val="center"/>
            </w:trPr>
          </w:trPrChange>
        </w:trPr>
        <w:tc>
          <w:tcPr>
            <w:tcW w:w="3539" w:type="dxa"/>
            <w:vAlign w:val="center"/>
            <w:tcPrChange w:id="447" w:author="Adel Khelil" w:date="2024-08-09T09:28:00Z">
              <w:tcPr>
                <w:tcW w:w="3714" w:type="dxa"/>
                <w:vAlign w:val="center"/>
              </w:tcPr>
            </w:tcPrChange>
          </w:tcPr>
          <w:p w:rsidR="00AB78D6" w:rsidRPr="00D83497" w:rsidRDefault="00AB78D6" w:rsidP="0002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sz w:val="24"/>
                <w:szCs w:val="24"/>
              </w:rPr>
              <w:t>Traumatisme à globe ouvert</w:t>
            </w:r>
          </w:p>
        </w:tc>
        <w:tc>
          <w:tcPr>
            <w:tcW w:w="2585" w:type="dxa"/>
            <w:vAlign w:val="center"/>
            <w:tcPrChange w:id="448" w:author="Adel Khelil" w:date="2024-08-09T09:28:00Z">
              <w:tcPr>
                <w:tcW w:w="2410" w:type="dxa"/>
                <w:vAlign w:val="center"/>
              </w:tcPr>
            </w:tcPrChange>
          </w:tcPr>
          <w:p w:rsidR="001E657A" w:rsidRDefault="001E657A" w:rsidP="00C12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Vancomycine </w:t>
            </w:r>
          </w:p>
          <w:p w:rsidR="001E657A" w:rsidRDefault="001E657A" w:rsidP="00C12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Ceftazidime</w:t>
            </w:r>
          </w:p>
          <w:p w:rsidR="00AB78D6" w:rsidRPr="00D83497" w:rsidRDefault="007C2D31" w:rsidP="00C12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ins w:id="449" w:author="Adel Khelil" w:date="2024-08-09T09:28:00Z">
              <w:r w:rsidRPr="007C2D31">
                <w:rPr>
                  <w:rFonts w:ascii="Times New Roman" w:hAnsi="Times New Roman" w:cs="Times New Roman"/>
                  <w:b/>
                  <w:bCs/>
                  <w:sz w:val="24"/>
                  <w:szCs w:val="24"/>
                  <w:rPrChange w:id="450" w:author="Adel Khelil" w:date="2024-08-09T09:30:00Z">
                    <w:rPr>
                      <w:rFonts w:ascii="Times New Roman" w:hAnsi="Times New Roman" w:cs="Times New Roman"/>
                      <w:sz w:val="24"/>
                      <w:szCs w:val="24"/>
                    </w:rPr>
                  </w:rPrChange>
                </w:rPr>
                <w:t>Allé</w:t>
              </w:r>
            </w:ins>
            <w:ins w:id="451" w:author="Adel Khelil" w:date="2024-08-09T09:29:00Z">
              <w:r w:rsidRPr="007C2D31">
                <w:rPr>
                  <w:rFonts w:ascii="Times New Roman" w:hAnsi="Times New Roman" w:cs="Times New Roman"/>
                  <w:b/>
                  <w:bCs/>
                  <w:sz w:val="24"/>
                  <w:szCs w:val="24"/>
                  <w:rPrChange w:id="452" w:author="Adel Khelil" w:date="2024-08-09T09:30:00Z">
                    <w:rPr>
                      <w:rFonts w:ascii="Times New Roman" w:hAnsi="Times New Roman" w:cs="Times New Roman"/>
                      <w:sz w:val="24"/>
                      <w:szCs w:val="24"/>
                    </w:rPr>
                  </w:rPrChange>
                </w:rPr>
                <w:t>rgie</w:t>
              </w:r>
              <w:r w:rsidR="005C4E6B">
                <w:rPr>
                  <w:rFonts w:ascii="Times New Roman" w:hAnsi="Times New Roman" w:cs="Times New Roman"/>
                  <w:sz w:val="24"/>
                  <w:szCs w:val="24"/>
                </w:rPr>
                <w:t xml:space="preserve"> : </w:t>
              </w:r>
            </w:ins>
            <w:del w:id="453" w:author="Adel Khelil" w:date="2024-08-09T09:29:00Z">
              <w:r w:rsidR="001E657A" w:rsidDel="005C4E6B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Si allergie : </w:delText>
              </w:r>
            </w:del>
            <w:r w:rsidR="001E657A">
              <w:rPr>
                <w:rFonts w:ascii="Times New Roman" w:hAnsi="Times New Roman" w:cs="Times New Roman"/>
                <w:sz w:val="24"/>
                <w:szCs w:val="24"/>
              </w:rPr>
              <w:t>Amikacine</w:t>
            </w:r>
          </w:p>
        </w:tc>
        <w:tc>
          <w:tcPr>
            <w:tcW w:w="1951" w:type="dxa"/>
            <w:vAlign w:val="center"/>
            <w:tcPrChange w:id="454" w:author="Adel Khelil" w:date="2024-08-09T09:28:00Z">
              <w:tcPr>
                <w:tcW w:w="1528" w:type="dxa"/>
                <w:vAlign w:val="center"/>
              </w:tcPr>
            </w:tcPrChange>
          </w:tcPr>
          <w:p w:rsidR="00AB78D6" w:rsidRPr="00852423" w:rsidRDefault="001E657A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1mg/0,1m</w:t>
            </w:r>
            <w:del w:id="455" w:author="Adel Khelil" w:date="2024-08-09T09:29:00Z">
              <w:r w:rsidRPr="00852423" w:rsidDel="005C4E6B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delText>L</w:delText>
              </w:r>
            </w:del>
            <w:ins w:id="456" w:author="Adel Khelil" w:date="2024-08-09T09:29:00Z">
              <w:r w:rsidR="005C4E6B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</w:t>
              </w:r>
            </w:ins>
          </w:p>
          <w:p w:rsidR="001E657A" w:rsidRPr="00852423" w:rsidRDefault="001E657A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2,25mg/0,1m</w:t>
            </w:r>
            <w:del w:id="457" w:author="Adel Khelil" w:date="2024-08-09T09:29:00Z">
              <w:r w:rsidRPr="00852423" w:rsidDel="005C4E6B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delText>L</w:delText>
              </w:r>
            </w:del>
            <w:ins w:id="458" w:author="Adel Khelil" w:date="2024-08-09T09:29:00Z">
              <w:r w:rsidR="005C4E6B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</w:t>
              </w:r>
            </w:ins>
          </w:p>
          <w:p w:rsidR="001E657A" w:rsidRPr="00852423" w:rsidRDefault="001E657A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0,2 mg/0,1m</w:t>
            </w:r>
            <w:del w:id="459" w:author="Adel Khelil" w:date="2024-08-09T09:29:00Z">
              <w:r w:rsidRPr="00852423" w:rsidDel="005C4E6B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delText>L</w:delText>
              </w:r>
            </w:del>
            <w:ins w:id="460" w:author="Adel Khelil" w:date="2024-08-09T09:29:00Z">
              <w:r w:rsidR="005C4E6B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</w:ins>
          </w:p>
        </w:tc>
        <w:tc>
          <w:tcPr>
            <w:tcW w:w="1995" w:type="dxa"/>
            <w:vAlign w:val="center"/>
            <w:tcPrChange w:id="461" w:author="Adel Khelil" w:date="2024-08-09T09:28:00Z">
              <w:tcPr>
                <w:tcW w:w="2303" w:type="dxa"/>
                <w:vAlign w:val="center"/>
              </w:tcPr>
            </w:tcPrChange>
          </w:tcPr>
          <w:p w:rsidR="00AB78D6" w:rsidRPr="00D83497" w:rsidRDefault="001E657A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462" w:author="Adel Khelil" w:date="2024-08-09T09:29:00Z">
              <w:r w:rsidRPr="00852423" w:rsidDel="005C4E6B">
                <w:rPr>
                  <w:rFonts w:ascii="Times New Roman" w:hAnsi="Times New Roman" w:cs="Times New Roman"/>
                </w:rPr>
                <w:delText>e</w:delText>
              </w:r>
            </w:del>
            <w:ins w:id="463" w:author="Adel Khelil" w:date="2024-08-09T09:29:00Z">
              <w:r w:rsidR="005C4E6B">
                <w:rPr>
                  <w:rFonts w:ascii="Times New Roman" w:hAnsi="Times New Roman" w:cs="Times New Roman"/>
                </w:rPr>
                <w:t>E</w:t>
              </w:r>
            </w:ins>
            <w:r w:rsidRPr="00852423">
              <w:rPr>
                <w:rFonts w:ascii="Times New Roman" w:hAnsi="Times New Roman" w:cs="Times New Roman"/>
              </w:rPr>
              <w:t>n injection intravitréenne en fin d’intervention</w:t>
            </w:r>
          </w:p>
        </w:tc>
      </w:tr>
      <w:tr w:rsidR="00AB78D6" w:rsidRPr="00D83497" w:rsidTr="005C4E6B">
        <w:trPr>
          <w:jc w:val="center"/>
          <w:trPrChange w:id="464" w:author="Adel Khelil" w:date="2024-08-09T09:28:00Z">
            <w:trPr>
              <w:jc w:val="center"/>
            </w:trPr>
          </w:trPrChange>
        </w:trPr>
        <w:tc>
          <w:tcPr>
            <w:tcW w:w="3539" w:type="dxa"/>
            <w:vAlign w:val="center"/>
            <w:tcPrChange w:id="465" w:author="Adel Khelil" w:date="2024-08-09T09:28:00Z">
              <w:tcPr>
                <w:tcW w:w="3714" w:type="dxa"/>
                <w:vAlign w:val="center"/>
              </w:tcPr>
            </w:tcPrChange>
          </w:tcPr>
          <w:p w:rsidR="00AB78D6" w:rsidRPr="00D83497" w:rsidRDefault="00AB78D6" w:rsidP="0002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sz w:val="24"/>
                <w:szCs w:val="24"/>
              </w:rPr>
              <w:t xml:space="preserve">Plaies des voies lacrymales </w:t>
            </w:r>
          </w:p>
        </w:tc>
        <w:tc>
          <w:tcPr>
            <w:tcW w:w="2585" w:type="dxa"/>
            <w:vAlign w:val="center"/>
            <w:tcPrChange w:id="466" w:author="Adel Khelil" w:date="2024-08-09T09:28:00Z">
              <w:tcPr>
                <w:tcW w:w="2410" w:type="dxa"/>
                <w:vAlign w:val="center"/>
              </w:tcPr>
            </w:tcPrChange>
          </w:tcPr>
          <w:p w:rsidR="00AB78D6" w:rsidRPr="00D83497" w:rsidRDefault="00AB78D6" w:rsidP="00C12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ins w:id="467" w:author="Adel Khelil" w:date="2024-08-09T09:30:00Z">
              <w:r w:rsidR="005C4E6B">
                <w:rPr>
                  <w:rFonts w:ascii="Times New Roman" w:hAnsi="Times New Roman" w:cs="Times New Roman"/>
                  <w:sz w:val="24"/>
                  <w:szCs w:val="24"/>
                </w:rPr>
                <w:t xml:space="preserve">Ac. </w:t>
              </w:r>
            </w:ins>
            <w:del w:id="468" w:author="Adel Khelil" w:date="2024-08-09T09:30:00Z">
              <w:r w:rsidDel="005C4E6B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acide </w:delText>
              </w:r>
            </w:del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</w:tc>
        <w:tc>
          <w:tcPr>
            <w:tcW w:w="1951" w:type="dxa"/>
            <w:vAlign w:val="center"/>
            <w:tcPrChange w:id="469" w:author="Adel Khelil" w:date="2024-08-09T09:28:00Z">
              <w:tcPr>
                <w:tcW w:w="1528" w:type="dxa"/>
                <w:vAlign w:val="center"/>
              </w:tcPr>
            </w:tcPrChange>
          </w:tcPr>
          <w:p w:rsidR="00AB78D6" w:rsidRPr="00D83497" w:rsidRDefault="00AB78D6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2 g IV lente</w:t>
            </w:r>
          </w:p>
        </w:tc>
        <w:tc>
          <w:tcPr>
            <w:tcW w:w="1995" w:type="dxa"/>
            <w:vAlign w:val="center"/>
            <w:tcPrChange w:id="470" w:author="Adel Khelil" w:date="2024-08-09T09:28:00Z">
              <w:tcPr>
                <w:tcW w:w="2303" w:type="dxa"/>
                <w:vAlign w:val="center"/>
              </w:tcPr>
            </w:tcPrChange>
          </w:tcPr>
          <w:p w:rsidR="00AB78D6" w:rsidRPr="00D83497" w:rsidRDefault="00AB78D6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471" w:author="Adel Khelil" w:date="2024-08-09T09:29:00Z">
              <w:r w:rsidRPr="00D83497" w:rsidDel="005C4E6B">
                <w:rPr>
                  <w:rFonts w:ascii="Times New Roman" w:hAnsi="Times New Roman" w:cs="Times New Roman"/>
                  <w:sz w:val="24"/>
                  <w:szCs w:val="24"/>
                </w:rPr>
                <w:delText>r</w:delText>
              </w:r>
            </w:del>
            <w:ins w:id="472" w:author="Adel Khelil" w:date="2024-08-09T09:29:00Z">
              <w:r w:rsidR="005C4E6B">
                <w:rPr>
                  <w:rFonts w:ascii="Times New Roman" w:hAnsi="Times New Roman" w:cs="Times New Roman"/>
                  <w:sz w:val="24"/>
                  <w:szCs w:val="24"/>
                </w:rPr>
                <w:t>R</w:t>
              </w:r>
            </w:ins>
            <w:r w:rsidRPr="00D83497">
              <w:rPr>
                <w:rFonts w:ascii="Times New Roman" w:hAnsi="Times New Roman" w:cs="Times New Roman"/>
                <w:sz w:val="24"/>
                <w:szCs w:val="24"/>
              </w:rPr>
              <w:t xml:space="preserve">éinjection de </w:t>
            </w:r>
          </w:p>
          <w:p w:rsidR="00AB78D6" w:rsidRPr="00D83497" w:rsidRDefault="00AB78D6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sz w:val="24"/>
                <w:szCs w:val="24"/>
              </w:rPr>
              <w:t>1g si &gt; 2h</w:t>
            </w:r>
          </w:p>
        </w:tc>
      </w:tr>
      <w:tr w:rsidR="00C12DD0" w:rsidRPr="00D83497" w:rsidTr="005C4E6B">
        <w:trPr>
          <w:jc w:val="center"/>
          <w:trPrChange w:id="473" w:author="Adel Khelil" w:date="2024-08-09T09:28:00Z">
            <w:trPr>
              <w:jc w:val="center"/>
            </w:trPr>
          </w:trPrChange>
        </w:trPr>
        <w:tc>
          <w:tcPr>
            <w:tcW w:w="3539" w:type="dxa"/>
            <w:shd w:val="clear" w:color="auto" w:fill="D9D9D9" w:themeFill="background1" w:themeFillShade="D9"/>
            <w:vAlign w:val="center"/>
            <w:tcPrChange w:id="474" w:author="Adel Khelil" w:date="2024-08-09T09:28:00Z">
              <w:tcPr>
                <w:tcW w:w="3714" w:type="dxa"/>
                <w:shd w:val="clear" w:color="auto" w:fill="D9D9D9" w:themeFill="background1" w:themeFillShade="D9"/>
                <w:vAlign w:val="center"/>
              </w:tcPr>
            </w:tcPrChange>
          </w:tcPr>
          <w:p w:rsidR="00C12DD0" w:rsidRPr="00D83497" w:rsidRDefault="008968B4" w:rsidP="0002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Ponction de la chambre </w:t>
            </w:r>
            <w:r w:rsidR="00C12DD0" w:rsidRPr="00D83497">
              <w:rPr>
                <w:rFonts w:ascii="Times New Roman" w:hAnsi="Times New Roman" w:cs="Times New Roman"/>
                <w:sz w:val="24"/>
                <w:szCs w:val="24"/>
              </w:rPr>
              <w:t>antérieure</w:t>
            </w:r>
          </w:p>
        </w:tc>
        <w:tc>
          <w:tcPr>
            <w:tcW w:w="6531" w:type="dxa"/>
            <w:gridSpan w:val="3"/>
            <w:vMerge w:val="restart"/>
            <w:shd w:val="clear" w:color="auto" w:fill="D9D9D9" w:themeFill="background1" w:themeFillShade="D9"/>
            <w:vAlign w:val="center"/>
            <w:tcPrChange w:id="475" w:author="Adel Khelil" w:date="2024-08-09T09:28:00Z">
              <w:tcPr>
                <w:tcW w:w="6241" w:type="dxa"/>
                <w:gridSpan w:val="3"/>
                <w:vMerge w:val="restart"/>
                <w:shd w:val="clear" w:color="auto" w:fill="D9D9D9" w:themeFill="background1" w:themeFillShade="D9"/>
                <w:vAlign w:val="center"/>
              </w:tcPr>
            </w:tcPrChange>
          </w:tcPr>
          <w:p w:rsidR="00C12DD0" w:rsidRDefault="00C12DD0" w:rsidP="00026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DD0" w:rsidRPr="00D83497" w:rsidRDefault="00C12DD0" w:rsidP="00C12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sz w:val="24"/>
                <w:szCs w:val="24"/>
              </w:rPr>
              <w:t>Pas d’ABP</w:t>
            </w:r>
          </w:p>
          <w:p w:rsidR="00C12DD0" w:rsidRPr="00D83497" w:rsidRDefault="00C12DD0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DD0" w:rsidRPr="00D83497" w:rsidTr="005C4E6B">
        <w:trPr>
          <w:jc w:val="center"/>
          <w:trPrChange w:id="476" w:author="Adel Khelil" w:date="2024-08-09T09:28:00Z">
            <w:trPr>
              <w:jc w:val="center"/>
            </w:trPr>
          </w:trPrChange>
        </w:trPr>
        <w:tc>
          <w:tcPr>
            <w:tcW w:w="3539" w:type="dxa"/>
            <w:shd w:val="clear" w:color="auto" w:fill="D9D9D9" w:themeFill="background1" w:themeFillShade="D9"/>
            <w:vAlign w:val="center"/>
            <w:tcPrChange w:id="477" w:author="Adel Khelil" w:date="2024-08-09T09:28:00Z">
              <w:tcPr>
                <w:tcW w:w="3714" w:type="dxa"/>
                <w:shd w:val="clear" w:color="auto" w:fill="D9D9D9" w:themeFill="background1" w:themeFillShade="D9"/>
                <w:vAlign w:val="center"/>
              </w:tcPr>
            </w:tcPrChange>
          </w:tcPr>
          <w:p w:rsidR="00C12DD0" w:rsidRPr="00D83497" w:rsidRDefault="00C12DD0" w:rsidP="0002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sz w:val="24"/>
                <w:szCs w:val="24"/>
              </w:rPr>
              <w:t>Ponction de liquide sous rétinien</w:t>
            </w:r>
          </w:p>
        </w:tc>
        <w:tc>
          <w:tcPr>
            <w:tcW w:w="6531" w:type="dxa"/>
            <w:gridSpan w:val="3"/>
            <w:vMerge/>
            <w:shd w:val="clear" w:color="auto" w:fill="D9D9D9" w:themeFill="background1" w:themeFillShade="D9"/>
            <w:vAlign w:val="center"/>
            <w:tcPrChange w:id="478" w:author="Adel Khelil" w:date="2024-08-09T09:28:00Z">
              <w:tcPr>
                <w:tcW w:w="6241" w:type="dxa"/>
                <w:gridSpan w:val="3"/>
                <w:vMerge/>
                <w:shd w:val="clear" w:color="auto" w:fill="D9D9D9" w:themeFill="background1" w:themeFillShade="D9"/>
                <w:vAlign w:val="center"/>
              </w:tcPr>
            </w:tcPrChange>
          </w:tcPr>
          <w:p w:rsidR="00C12DD0" w:rsidRPr="00D83497" w:rsidRDefault="00C12DD0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DD0" w:rsidRPr="00D83497" w:rsidTr="005C4E6B">
        <w:trPr>
          <w:jc w:val="center"/>
          <w:trPrChange w:id="479" w:author="Adel Khelil" w:date="2024-08-09T09:28:00Z">
            <w:trPr>
              <w:jc w:val="center"/>
            </w:trPr>
          </w:trPrChange>
        </w:trPr>
        <w:tc>
          <w:tcPr>
            <w:tcW w:w="3539" w:type="dxa"/>
            <w:shd w:val="clear" w:color="auto" w:fill="D9D9D9" w:themeFill="background1" w:themeFillShade="D9"/>
            <w:vAlign w:val="center"/>
            <w:tcPrChange w:id="480" w:author="Adel Khelil" w:date="2024-08-09T09:28:00Z">
              <w:tcPr>
                <w:tcW w:w="3714" w:type="dxa"/>
                <w:shd w:val="clear" w:color="auto" w:fill="D9D9D9" w:themeFill="background1" w:themeFillShade="D9"/>
                <w:vAlign w:val="center"/>
              </w:tcPr>
            </w:tcPrChange>
          </w:tcPr>
          <w:p w:rsidR="00C12DD0" w:rsidRDefault="00C12DD0" w:rsidP="0002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497">
              <w:rPr>
                <w:rFonts w:ascii="Times New Roman" w:hAnsi="Times New Roman" w:cs="Times New Roman"/>
                <w:sz w:val="24"/>
                <w:szCs w:val="24"/>
              </w:rPr>
              <w:t>Chirurgie à globe fermé</w:t>
            </w:r>
          </w:p>
          <w:p w:rsidR="00F1167E" w:rsidRPr="00F1167E" w:rsidRDefault="00F1167E" w:rsidP="00026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67E">
              <w:rPr>
                <w:rFonts w:ascii="Times New Roman" w:hAnsi="Times New Roman" w:cs="Times New Roman"/>
                <w:sz w:val="24"/>
              </w:rPr>
              <w:t>Injections intravitréennes</w:t>
            </w:r>
          </w:p>
        </w:tc>
        <w:tc>
          <w:tcPr>
            <w:tcW w:w="6531" w:type="dxa"/>
            <w:gridSpan w:val="3"/>
            <w:vMerge/>
            <w:shd w:val="clear" w:color="auto" w:fill="D9D9D9" w:themeFill="background1" w:themeFillShade="D9"/>
            <w:vAlign w:val="center"/>
            <w:tcPrChange w:id="481" w:author="Adel Khelil" w:date="2024-08-09T09:28:00Z">
              <w:tcPr>
                <w:tcW w:w="6241" w:type="dxa"/>
                <w:gridSpan w:val="3"/>
                <w:vMerge/>
                <w:shd w:val="clear" w:color="auto" w:fill="D9D9D9" w:themeFill="background1" w:themeFillShade="D9"/>
                <w:vAlign w:val="center"/>
              </w:tcPr>
            </w:tcPrChange>
          </w:tcPr>
          <w:p w:rsidR="00C12DD0" w:rsidRPr="00D83497" w:rsidRDefault="00C12DD0" w:rsidP="00026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DD0" w:rsidDel="005C4E6B" w:rsidRDefault="00C12DD0" w:rsidP="00AB78D6">
      <w:pPr>
        <w:autoSpaceDE w:val="0"/>
        <w:autoSpaceDN w:val="0"/>
        <w:adjustRightInd w:val="0"/>
        <w:spacing w:after="0" w:line="240" w:lineRule="auto"/>
        <w:jc w:val="both"/>
        <w:rPr>
          <w:del w:id="482" w:author="Adel Khelil" w:date="2024-08-09T09:31:00Z"/>
          <w:rFonts w:asciiTheme="minorEastAsia" w:hAnsiTheme="minorEastAsia" w:cstheme="minorEastAsia"/>
          <w:sz w:val="20"/>
          <w:szCs w:val="20"/>
        </w:rPr>
      </w:pPr>
    </w:p>
    <w:p w:rsidR="00141947" w:rsidRDefault="00141947">
      <w:p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br w:type="page"/>
      </w:r>
    </w:p>
    <w:p w:rsidR="003677C7" w:rsidRDefault="007C2D31" w:rsidP="006E3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C2D31">
        <w:rPr>
          <w:noProof/>
        </w:rPr>
        <w:lastRenderedPageBreak/>
        <w:pict>
          <v:shape id="Text Box 13" o:spid="_x0000_s1033" type="#_x0000_t202" style="position:absolute;left:0;text-align:left;margin-left:0;margin-top:0;width:285.45pt;height:28.7pt;z-index:25167462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">
            <v:path arrowok="t"/>
            <v:textbox>
              <w:txbxContent>
                <w:p w:rsidR="00E83389" w:rsidRDefault="00E83389" w:rsidP="00C12DD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chirurgie ORL</w:t>
                  </w:r>
                </w:p>
                <w:p w:rsidR="00E83389" w:rsidRPr="003677C7" w:rsidRDefault="00E83389" w:rsidP="00C12DD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E83389" w:rsidRDefault="00E83389"/>
              </w:txbxContent>
            </v:textbox>
          </v:shape>
        </w:pict>
      </w:r>
    </w:p>
    <w:p w:rsidR="003677C7" w:rsidRDefault="003677C7" w:rsidP="006E3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2DD0" w:rsidRDefault="00C12DD0" w:rsidP="006E3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3677C7" w:rsidRPr="00885CED" w:rsidRDefault="003677C7" w:rsidP="006E3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Grilledutableau"/>
        <w:tblW w:w="10349" w:type="dxa"/>
        <w:jc w:val="center"/>
        <w:tblLook w:val="04A0"/>
        <w:tblPrChange w:id="483" w:author="Adel Khelil" w:date="2024-08-09T09:44:00Z">
          <w:tblPr>
            <w:tblStyle w:val="Grilledutableau"/>
            <w:tblW w:w="10349" w:type="dxa"/>
            <w:jc w:val="center"/>
            <w:tblLook w:val="04A0"/>
          </w:tblPr>
        </w:tblPrChange>
      </w:tblPr>
      <w:tblGrid>
        <w:gridCol w:w="3911"/>
        <w:gridCol w:w="2127"/>
        <w:gridCol w:w="1612"/>
        <w:gridCol w:w="2699"/>
        <w:tblGridChange w:id="484">
          <w:tblGrid>
            <w:gridCol w:w="3911"/>
            <w:gridCol w:w="2127"/>
            <w:gridCol w:w="2043"/>
            <w:gridCol w:w="2268"/>
          </w:tblGrid>
        </w:tblGridChange>
      </w:tblGrid>
      <w:tr w:rsidR="00983696" w:rsidTr="009E6FD8">
        <w:trPr>
          <w:jc w:val="center"/>
          <w:trPrChange w:id="485" w:author="Adel Khelil" w:date="2024-08-09T09:44:00Z">
            <w:trPr>
              <w:jc w:val="center"/>
            </w:trPr>
          </w:trPrChange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486" w:author="Adel Khelil" w:date="2024-08-09T09:44:00Z">
              <w:tcPr>
                <w:tcW w:w="3911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983696" w:rsidRDefault="00983696" w:rsidP="0098369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Acte chirurgical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487" w:author="Adel Khelil" w:date="2024-08-09T09:44:00Z">
              <w:tcPr>
                <w:tcW w:w="212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983696" w:rsidRDefault="00C12DD0" w:rsidP="0098369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Molécule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488" w:author="Adel Khelil" w:date="2024-08-09T09:44:00Z">
              <w:tcPr>
                <w:tcW w:w="2043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983696" w:rsidRDefault="00983696" w:rsidP="00983696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Dose initiale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489" w:author="Adel Khelil" w:date="2024-08-09T09:44:00Z">
              <w:tcPr>
                <w:tcW w:w="2268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7C2D31" w:rsidRDefault="007C2D31" w:rsidP="007C2D31">
            <w:pPr>
              <w:rPr>
                <w:del w:id="490" w:author="Adel Khelil" w:date="2024-08-09T09:32:00Z"/>
                <w:rFonts w:asciiTheme="majorBidi" w:hAnsiTheme="majorBidi" w:cstheme="majorBidi"/>
                <w:b/>
                <w:bCs/>
              </w:rPr>
              <w:pPrChange w:id="491" w:author="Adel Khelil" w:date="2024-08-09T09:32:00Z">
                <w:pPr>
                  <w:spacing w:after="200" w:line="276" w:lineRule="auto"/>
                  <w:jc w:val="center"/>
                </w:pPr>
              </w:pPrChange>
            </w:pPr>
          </w:p>
          <w:p w:rsidR="00983696" w:rsidDel="005C4E6B" w:rsidRDefault="00983696">
            <w:pPr>
              <w:jc w:val="center"/>
              <w:rPr>
                <w:del w:id="492" w:author="Adel Khelil" w:date="2024-08-09T09:32:00Z"/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Posologie et durée</w:t>
            </w:r>
          </w:p>
          <w:p w:rsidR="00983696" w:rsidRDefault="0098369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983696" w:rsidTr="009E6FD8">
        <w:trPr>
          <w:jc w:val="center"/>
          <w:trPrChange w:id="493" w:author="Adel Khelil" w:date="2024-08-09T09:44:00Z">
            <w:trPr>
              <w:jc w:val="center"/>
            </w:trPr>
          </w:trPrChange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494" w:author="Adel Khelil" w:date="2024-08-09T09:44:00Z">
              <w:tcPr>
                <w:tcW w:w="3911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983696" w:rsidRDefault="0098369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Chirurgie </w:t>
            </w:r>
            <w:r w:rsidR="002E7431">
              <w:rPr>
                <w:rFonts w:asciiTheme="majorBidi" w:hAnsiTheme="majorBidi" w:cstheme="majorBidi"/>
              </w:rPr>
              <w:t>endoscopique endonasale</w:t>
            </w:r>
            <w:r w:rsidR="00492F56">
              <w:rPr>
                <w:rFonts w:asciiTheme="majorBidi" w:hAnsiTheme="majorBidi" w:cstheme="majorBidi"/>
              </w:rPr>
              <w:t xml:space="preserve"> avec ou sans méchage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495" w:author="Adel Khelil" w:date="2024-08-09T09:44:00Z">
              <w:tcPr>
                <w:tcW w:w="212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FE18B2" w:rsidRPr="00FE18B2" w:rsidRDefault="00FE18B2" w:rsidP="00CD73FC">
            <w:pPr>
              <w:rPr>
                <w:rFonts w:ascii="Times New Roman" w:hAnsi="Times New Roman" w:cs="Times New Roman"/>
                <w:sz w:val="24"/>
              </w:rPr>
            </w:pPr>
            <w:r w:rsidRPr="00FE18B2">
              <w:rPr>
                <w:rFonts w:ascii="Times New Roman" w:hAnsi="Times New Roman" w:cs="Times New Roman"/>
                <w:sz w:val="24"/>
              </w:rPr>
              <w:t>Céfazoline</w:t>
            </w:r>
          </w:p>
          <w:p w:rsidR="00FE18B2" w:rsidRDefault="00FE18B2" w:rsidP="00CD73FC">
            <w:pPr>
              <w:rPr>
                <w:rFonts w:ascii="Times New Roman" w:hAnsi="Times New Roman" w:cs="Times New Roman"/>
                <w:sz w:val="24"/>
              </w:rPr>
            </w:pPr>
            <w:r w:rsidRPr="00FE18B2">
              <w:rPr>
                <w:rFonts w:ascii="Times New Roman" w:hAnsi="Times New Roman" w:cs="Times New Roman"/>
                <w:sz w:val="24"/>
              </w:rPr>
              <w:t>Ou</w:t>
            </w:r>
          </w:p>
          <w:p w:rsidR="00983696" w:rsidRDefault="00983696" w:rsidP="00CD73FC">
            <w:pPr>
              <w:rPr>
                <w:rFonts w:asciiTheme="majorBidi" w:hAnsiTheme="majorBidi" w:cstheme="majorBidi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ins w:id="496" w:author="Adel Khelil" w:date="2024-08-09T09:32:00Z">
              <w:r w:rsidR="005C4E6B">
                <w:rPr>
                  <w:rFonts w:ascii="Times New Roman" w:hAnsi="Times New Roman" w:cs="Times New Roman"/>
                  <w:sz w:val="24"/>
                  <w:szCs w:val="24"/>
                </w:rPr>
                <w:t xml:space="preserve">Ac. </w:t>
              </w:r>
            </w:ins>
            <w:del w:id="497" w:author="Adel Khelil" w:date="2024-08-09T09:32:00Z">
              <w:r w:rsidDel="005C4E6B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acide </w:delText>
              </w:r>
            </w:del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  <w:p w:rsidR="00266269" w:rsidRPr="00983696" w:rsidRDefault="00266269" w:rsidP="00266269">
            <w:pPr>
              <w:rPr>
                <w:rFonts w:asciiTheme="majorBidi" w:hAnsiTheme="majorBidi" w:cstheme="majorBidi"/>
                <w:b/>
              </w:rPr>
            </w:pPr>
            <w:del w:id="498" w:author="Adel Khelil" w:date="2024-08-09T09:32:00Z">
              <w:r w:rsidDel="005C4E6B">
                <w:rPr>
                  <w:rFonts w:asciiTheme="majorBidi" w:hAnsiTheme="majorBidi" w:cstheme="majorBidi"/>
                  <w:b/>
                </w:rPr>
                <w:delText xml:space="preserve">Si </w:delText>
              </w:r>
            </w:del>
            <w:r w:rsidRPr="00983696">
              <w:rPr>
                <w:rFonts w:asciiTheme="majorBidi" w:hAnsiTheme="majorBidi" w:cstheme="majorBidi"/>
                <w:b/>
              </w:rPr>
              <w:t>Allergie</w:t>
            </w:r>
            <w:r>
              <w:rPr>
                <w:rFonts w:asciiTheme="majorBidi" w:hAnsiTheme="majorBidi" w:cstheme="majorBidi"/>
                <w:b/>
              </w:rPr>
              <w:t> :</w:t>
            </w:r>
          </w:p>
          <w:p w:rsidR="000A6B68" w:rsidRDefault="00266269" w:rsidP="00266269">
            <w:pPr>
              <w:rPr>
                <w:ins w:id="499" w:author="Adel Khelil" w:date="2024-08-09T09:39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Clindamycine </w:t>
            </w:r>
          </w:p>
          <w:p w:rsidR="00266269" w:rsidRDefault="00266269" w:rsidP="0026626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983696" w:rsidRDefault="00266269" w:rsidP="00CD73FC">
            <w:pPr>
              <w:rPr>
                <w:rFonts w:asciiTheme="majorBidi" w:hAnsiTheme="majorBidi" w:cstheme="majorBidi"/>
              </w:rPr>
            </w:pPr>
            <w:del w:id="500" w:author="Adel Khelil" w:date="2024-08-09T09:32:00Z">
              <w:r w:rsidDel="005C4E6B">
                <w:rPr>
                  <w:rFonts w:asciiTheme="majorBidi" w:hAnsiTheme="majorBidi" w:cstheme="majorBidi"/>
                </w:rPr>
                <w:delText>g</w:delText>
              </w:r>
            </w:del>
            <w:ins w:id="501" w:author="Adel Khelil" w:date="2024-08-09T09:33:00Z">
              <w:r w:rsidR="005C4E6B">
                <w:rPr>
                  <w:rFonts w:asciiTheme="majorBidi" w:hAnsiTheme="majorBidi" w:cstheme="majorBidi"/>
                </w:rPr>
                <w:t>G</w:t>
              </w:r>
            </w:ins>
            <w:r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02" w:author="Adel Khelil" w:date="2024-08-09T09:44:00Z">
              <w:tcPr>
                <w:tcW w:w="2043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7C2D31" w:rsidRDefault="00FE18B2" w:rsidP="007C2D31">
            <w:pPr>
              <w:jc w:val="center"/>
              <w:rPr>
                <w:rFonts w:ascii="Times New Roman" w:hAnsi="Times New Roman" w:cs="Times New Roman"/>
                <w:sz w:val="24"/>
              </w:rPr>
              <w:pPrChange w:id="503" w:author="Adel Khelil" w:date="2024-08-09T09:41:00Z">
                <w:pPr>
                  <w:spacing w:after="200" w:line="276" w:lineRule="auto"/>
                </w:pPr>
              </w:pPrChange>
            </w:pPr>
            <w:r w:rsidRPr="00FE18B2">
              <w:rPr>
                <w:rFonts w:ascii="Times New Roman" w:hAnsi="Times New Roman" w:cs="Times New Roman"/>
                <w:sz w:val="24"/>
              </w:rPr>
              <w:t>2 g IV lente</w:t>
            </w:r>
          </w:p>
          <w:p w:rsidR="007C2D31" w:rsidRDefault="007C2D31" w:rsidP="007C2D31">
            <w:pPr>
              <w:jc w:val="center"/>
              <w:rPr>
                <w:del w:id="504" w:author="Adel Khelil" w:date="2024-08-09T09:36:00Z"/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4"/>
                <w:szCs w:val="28"/>
              </w:rPr>
              <w:pPrChange w:id="505" w:author="Adel Khelil" w:date="2024-08-09T09:41:00Z">
                <w:pPr>
                  <w:keepNext/>
                  <w:keepLines/>
                  <w:spacing w:before="480" w:line="276" w:lineRule="auto"/>
                  <w:outlineLvl w:val="0"/>
                </w:pPr>
              </w:pPrChange>
            </w:pPr>
          </w:p>
          <w:p w:rsidR="000A6B68" w:rsidRDefault="000A6B68">
            <w:pPr>
              <w:jc w:val="center"/>
              <w:rPr>
                <w:ins w:id="506" w:author="Adel Khelil" w:date="2024-08-09T09:36:00Z"/>
                <w:rFonts w:asciiTheme="majorBidi" w:hAnsiTheme="majorBidi" w:cstheme="majorBidi"/>
                <w:sz w:val="24"/>
              </w:rPr>
            </w:pPr>
          </w:p>
          <w:p w:rsidR="007C2D31" w:rsidRDefault="00983696" w:rsidP="007C2D31">
            <w:pPr>
              <w:jc w:val="center"/>
              <w:rPr>
                <w:rFonts w:asciiTheme="majorBidi" w:hAnsiTheme="majorBidi" w:cstheme="majorBidi"/>
                <w:sz w:val="24"/>
              </w:rPr>
              <w:pPrChange w:id="507" w:author="Adel Khelil" w:date="2024-08-09T09:41:00Z">
                <w:pPr>
                  <w:spacing w:after="200" w:line="276" w:lineRule="auto"/>
                </w:pPr>
              </w:pPrChange>
            </w:pPr>
            <w:r w:rsidRPr="00FE18B2">
              <w:rPr>
                <w:rFonts w:asciiTheme="majorBidi" w:hAnsiTheme="majorBidi" w:cstheme="majorBidi"/>
                <w:sz w:val="24"/>
              </w:rPr>
              <w:t>2 g IV lente</w:t>
            </w:r>
          </w:p>
          <w:p w:rsidR="00266269" w:rsidDel="000A6B68" w:rsidRDefault="00266269">
            <w:pPr>
              <w:jc w:val="center"/>
              <w:rPr>
                <w:del w:id="508" w:author="Adel Khelil" w:date="2024-08-09T09:33:00Z"/>
                <w:rFonts w:asciiTheme="majorBidi" w:hAnsiTheme="majorBidi" w:cstheme="majorBidi"/>
                <w:sz w:val="24"/>
              </w:rPr>
            </w:pPr>
          </w:p>
          <w:p w:rsidR="007C2D31" w:rsidRDefault="007C2D31" w:rsidP="007C2D31">
            <w:pPr>
              <w:jc w:val="center"/>
              <w:rPr>
                <w:del w:id="509" w:author="Adel Khelil" w:date="2024-08-09T09:40:00Z"/>
                <w:rFonts w:asciiTheme="majorBidi" w:eastAsiaTheme="majorEastAsia" w:hAnsiTheme="majorBidi" w:cstheme="majorBidi"/>
                <w:b/>
                <w:bCs/>
                <w:color w:val="365F91" w:themeColor="accent1" w:themeShade="BF"/>
                <w:sz w:val="24"/>
                <w:szCs w:val="28"/>
              </w:rPr>
              <w:pPrChange w:id="510" w:author="Adel Khelil" w:date="2024-08-09T09:41:00Z">
                <w:pPr>
                  <w:keepNext/>
                  <w:keepLines/>
                  <w:spacing w:before="480" w:line="276" w:lineRule="auto"/>
                  <w:outlineLvl w:val="0"/>
                </w:pPr>
              </w:pPrChange>
            </w:pPr>
          </w:p>
          <w:p w:rsidR="000A6B68" w:rsidRDefault="000A6B68">
            <w:pPr>
              <w:jc w:val="center"/>
              <w:rPr>
                <w:ins w:id="511" w:author="Adel Khelil" w:date="2024-08-09T09:40:00Z"/>
                <w:rFonts w:asciiTheme="majorBidi" w:hAnsiTheme="majorBidi" w:cstheme="majorBidi"/>
              </w:rPr>
            </w:pPr>
          </w:p>
          <w:p w:rsidR="007C2D31" w:rsidRDefault="007C2D31" w:rsidP="007C2D31">
            <w:pPr>
              <w:jc w:val="center"/>
              <w:rPr>
                <w:ins w:id="512" w:author="Adel Khelil" w:date="2024-08-09T09:40:00Z"/>
                <w:rFonts w:asciiTheme="majorBidi" w:eastAsiaTheme="majorEastAsia" w:hAnsiTheme="majorBidi" w:cstheme="majorBidi"/>
                <w:b/>
                <w:bCs/>
                <w:color w:val="365F91" w:themeColor="accent1" w:themeShade="BF"/>
                <w:sz w:val="28"/>
                <w:szCs w:val="28"/>
              </w:rPr>
              <w:pPrChange w:id="513" w:author="Adel Khelil" w:date="2024-08-09T09:41:00Z">
                <w:pPr>
                  <w:keepNext/>
                  <w:keepLines/>
                  <w:spacing w:before="480" w:line="276" w:lineRule="auto"/>
                  <w:outlineLvl w:val="0"/>
                </w:pPr>
              </w:pPrChange>
            </w:pPr>
          </w:p>
          <w:p w:rsidR="007C2D31" w:rsidRDefault="00266269" w:rsidP="007C2D31">
            <w:pPr>
              <w:jc w:val="center"/>
              <w:rPr>
                <w:del w:id="514" w:author="Adel Khelil" w:date="2024-08-09T09:40:00Z"/>
                <w:rFonts w:asciiTheme="majorBidi" w:hAnsiTheme="majorBidi" w:cstheme="majorBidi"/>
              </w:rPr>
              <w:pPrChange w:id="515" w:author="Adel Khelil" w:date="2024-08-09T09:41:00Z">
                <w:pPr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900 mg</w:t>
            </w:r>
          </w:p>
          <w:p w:rsidR="000A6B68" w:rsidRDefault="000A6B68">
            <w:pPr>
              <w:jc w:val="center"/>
              <w:rPr>
                <w:ins w:id="516" w:author="Adel Khelil" w:date="2024-08-09T09:40:00Z"/>
                <w:rFonts w:ascii="Times New Roman" w:hAnsi="Times New Roman" w:cs="Times New Roman"/>
                <w:sz w:val="24"/>
                <w:szCs w:val="24"/>
              </w:rPr>
            </w:pPr>
          </w:p>
          <w:p w:rsidR="000A6B68" w:rsidRDefault="000A6B68">
            <w:pPr>
              <w:jc w:val="center"/>
              <w:rPr>
                <w:ins w:id="517" w:author="Adel Khelil" w:date="2024-08-09T09:40:00Z"/>
                <w:rFonts w:ascii="Times New Roman" w:hAnsi="Times New Roman" w:cs="Times New Roman"/>
                <w:sz w:val="24"/>
                <w:szCs w:val="24"/>
              </w:rPr>
            </w:pPr>
          </w:p>
          <w:p w:rsidR="007C2D31" w:rsidRDefault="00897A33" w:rsidP="007C2D31">
            <w:pPr>
              <w:jc w:val="center"/>
              <w:rPr>
                <w:del w:id="518" w:author="Adel Khelil" w:date="2024-08-09T09:33:00Z"/>
                <w:rFonts w:asciiTheme="majorBidi" w:hAnsiTheme="majorBidi" w:cstheme="majorBidi"/>
                <w:sz w:val="24"/>
              </w:rPr>
              <w:pPrChange w:id="519" w:author="Adel Khelil" w:date="2024-08-09T09:41:00Z">
                <w:pPr>
                  <w:spacing w:after="200" w:line="276" w:lineRule="auto"/>
                </w:pPr>
              </w:pPrChange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266269">
              <w:rPr>
                <w:rFonts w:asciiTheme="majorBidi" w:hAnsiTheme="majorBidi" w:cstheme="majorBidi"/>
              </w:rPr>
              <w:t>mg/kg/j</w:t>
            </w:r>
          </w:p>
          <w:p w:rsidR="007C2D31" w:rsidRDefault="007C2D31" w:rsidP="007C2D31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8"/>
                <w:szCs w:val="28"/>
              </w:rPr>
              <w:pPrChange w:id="520" w:author="Adel Khelil" w:date="2024-08-09T09:41:00Z">
                <w:pPr>
                  <w:keepNext/>
                  <w:keepLines/>
                  <w:spacing w:before="480" w:line="276" w:lineRule="auto"/>
                  <w:outlineLvl w:val="0"/>
                </w:pPr>
              </w:pPrChange>
            </w:pP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521" w:author="Adel Khelil" w:date="2024-08-09T09:44:00Z">
              <w:tcPr>
                <w:tcW w:w="2268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FE18B2" w:rsidRPr="00FE18B2" w:rsidDel="000A6B68" w:rsidRDefault="00FE18B2">
            <w:pPr>
              <w:jc w:val="center"/>
              <w:rPr>
                <w:del w:id="522" w:author="Adel Khelil" w:date="2024-08-09T09:38:00Z"/>
                <w:rFonts w:ascii="Times New Roman" w:hAnsi="Times New Roman" w:cs="Times New Roman"/>
                <w:sz w:val="28"/>
                <w:szCs w:val="24"/>
              </w:rPr>
            </w:pPr>
            <w:r w:rsidRPr="00FE18B2">
              <w:rPr>
                <w:rFonts w:ascii="Times New Roman" w:hAnsi="Times New Roman" w:cs="Times New Roman"/>
                <w:sz w:val="24"/>
              </w:rPr>
              <w:t>Dose unique</w:t>
            </w:r>
          </w:p>
          <w:p w:rsidR="007C2D31" w:rsidRDefault="007C2D31" w:rsidP="007C2D31">
            <w:pPr>
              <w:rPr>
                <w:del w:id="523" w:author="Adel Khelil" w:date="2024-08-09T09:35:00Z"/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4"/>
                <w:szCs w:val="24"/>
              </w:rPr>
              <w:pPrChange w:id="524" w:author="Adel Khelil" w:date="2024-08-09T09:38:00Z">
                <w:pPr>
                  <w:keepNext/>
                  <w:keepLines/>
                  <w:spacing w:before="480" w:line="276" w:lineRule="auto"/>
                  <w:jc w:val="center"/>
                  <w:outlineLvl w:val="0"/>
                </w:pPr>
              </w:pPrChange>
            </w:pPr>
          </w:p>
          <w:p w:rsidR="000A6B68" w:rsidRDefault="000A6B68">
            <w:pPr>
              <w:jc w:val="center"/>
              <w:rPr>
                <w:ins w:id="525" w:author="Adel Khelil" w:date="2024-08-09T09:38:00Z"/>
                <w:rFonts w:ascii="Times New Roman" w:hAnsi="Times New Roman" w:cs="Times New Roman"/>
                <w:sz w:val="24"/>
                <w:szCs w:val="24"/>
              </w:rPr>
            </w:pPr>
          </w:p>
          <w:p w:rsidR="000A6B68" w:rsidRDefault="000A6B68">
            <w:pPr>
              <w:jc w:val="center"/>
              <w:rPr>
                <w:ins w:id="526" w:author="Adel Khelil" w:date="2024-08-09T09:37:00Z"/>
                <w:rFonts w:ascii="Times New Roman" w:hAnsi="Times New Roman" w:cs="Times New Roman"/>
                <w:sz w:val="24"/>
                <w:szCs w:val="24"/>
              </w:rPr>
            </w:pPr>
          </w:p>
          <w:p w:rsidR="00983696" w:rsidDel="000A6B68" w:rsidRDefault="00983696">
            <w:pPr>
              <w:jc w:val="center"/>
              <w:rPr>
                <w:del w:id="527" w:author="Adel Khelil" w:date="2024-08-09T09:34:00Z"/>
                <w:rFonts w:asciiTheme="majorBidi" w:hAnsiTheme="majorBidi" w:cstheme="majorBidi"/>
                <w:sz w:val="24"/>
              </w:rPr>
            </w:pPr>
            <w:r w:rsidRPr="00FE18B2">
              <w:rPr>
                <w:rFonts w:asciiTheme="majorBidi" w:hAnsiTheme="majorBidi" w:cstheme="majorBidi"/>
                <w:sz w:val="24"/>
              </w:rPr>
              <w:t>Dose unique</w:t>
            </w:r>
          </w:p>
          <w:p w:rsidR="000A6B68" w:rsidDel="000A6B68" w:rsidRDefault="000A6B68">
            <w:pPr>
              <w:jc w:val="center"/>
              <w:rPr>
                <w:del w:id="528" w:author="Adel Khelil" w:date="2024-08-09T09:35:00Z"/>
                <w:rFonts w:asciiTheme="majorBidi" w:hAnsiTheme="majorBidi" w:cstheme="majorBidi"/>
                <w:sz w:val="20"/>
                <w:szCs w:val="20"/>
              </w:rPr>
            </w:pPr>
          </w:p>
          <w:p w:rsidR="00266269" w:rsidDel="000A6B68" w:rsidRDefault="00266269">
            <w:pPr>
              <w:jc w:val="center"/>
              <w:rPr>
                <w:del w:id="529" w:author="Adel Khelil" w:date="2024-08-09T09:38:00Z"/>
                <w:rFonts w:asciiTheme="majorBidi" w:hAnsiTheme="majorBidi" w:cstheme="majorBidi"/>
                <w:sz w:val="20"/>
                <w:szCs w:val="20"/>
              </w:rPr>
            </w:pPr>
          </w:p>
          <w:p w:rsidR="000A6B68" w:rsidRDefault="000A6B68">
            <w:pPr>
              <w:jc w:val="center"/>
              <w:rPr>
                <w:ins w:id="530" w:author="Adel Khelil" w:date="2024-08-09T09:37:00Z"/>
                <w:rFonts w:asciiTheme="majorBidi" w:hAnsiTheme="majorBidi" w:cstheme="majorBidi"/>
                <w:sz w:val="20"/>
                <w:szCs w:val="20"/>
              </w:rPr>
            </w:pPr>
          </w:p>
          <w:p w:rsidR="000A6B68" w:rsidRDefault="000A6B68" w:rsidP="00266269">
            <w:pPr>
              <w:jc w:val="center"/>
              <w:rPr>
                <w:ins w:id="531" w:author="Adel Khelil" w:date="2024-08-09T09:38:00Z"/>
                <w:rFonts w:asciiTheme="majorBidi" w:hAnsiTheme="majorBidi" w:cstheme="majorBidi"/>
                <w:sz w:val="20"/>
                <w:szCs w:val="20"/>
              </w:rPr>
            </w:pPr>
          </w:p>
          <w:p w:rsidR="007C2D31" w:rsidRDefault="007C2D31" w:rsidP="007C2D31">
            <w:pPr>
              <w:rPr>
                <w:ins w:id="532" w:author="Adel Khelil" w:date="2024-08-09T09:38:00Z"/>
                <w:rFonts w:asciiTheme="majorBidi" w:eastAsiaTheme="majorEastAsia" w:hAnsiTheme="majorBidi" w:cstheme="majorBidi"/>
                <w:b/>
                <w:bCs/>
                <w:color w:val="365F91" w:themeColor="accent1" w:themeShade="BF"/>
                <w:sz w:val="20"/>
                <w:szCs w:val="20"/>
              </w:rPr>
              <w:pPrChange w:id="533" w:author="Adel Khelil" w:date="2024-08-09T09:39:00Z">
                <w:pPr>
                  <w:keepNext/>
                  <w:keepLines/>
                  <w:spacing w:before="480" w:line="276" w:lineRule="auto"/>
                  <w:jc w:val="center"/>
                  <w:outlineLvl w:val="0"/>
                </w:pPr>
              </w:pPrChange>
            </w:pPr>
          </w:p>
          <w:p w:rsidR="007C2D31" w:rsidRDefault="00266269" w:rsidP="007C2D31">
            <w:pPr>
              <w:jc w:val="both"/>
              <w:rPr>
                <w:del w:id="534" w:author="Adel Khelil" w:date="2024-08-09T09:39:00Z"/>
                <w:rFonts w:asciiTheme="majorBidi" w:hAnsiTheme="majorBidi" w:cstheme="majorBidi"/>
                <w:sz w:val="20"/>
                <w:szCs w:val="20"/>
              </w:rPr>
              <w:pPrChange w:id="535" w:author="Adel Khelil" w:date="2024-08-09T09:39:00Z">
                <w:pPr>
                  <w:spacing w:after="200" w:line="276" w:lineRule="auto"/>
                  <w:jc w:val="center"/>
                </w:pPr>
              </w:pPrChange>
            </w:pPr>
            <w:r w:rsidRPr="00B71565">
              <w:rPr>
                <w:rFonts w:asciiTheme="majorBidi" w:hAnsiTheme="majorBidi" w:cstheme="majorBidi"/>
                <w:sz w:val="20"/>
                <w:szCs w:val="20"/>
              </w:rPr>
              <w:t>Ré –injection de</w:t>
            </w:r>
          </w:p>
          <w:p w:rsidR="007C2D31" w:rsidRDefault="00266269" w:rsidP="007C2D31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  <w:pPrChange w:id="536" w:author="Adel Khelil" w:date="2024-08-09T09:39:00Z">
                <w:pPr>
                  <w:spacing w:after="200" w:line="276" w:lineRule="auto"/>
                  <w:jc w:val="center"/>
                </w:pPr>
              </w:pPrChange>
            </w:pPr>
            <w:r w:rsidRPr="00B71565">
              <w:rPr>
                <w:rFonts w:asciiTheme="majorBidi" w:hAnsiTheme="majorBidi" w:cstheme="majorBidi"/>
                <w:sz w:val="20"/>
                <w:szCs w:val="20"/>
              </w:rPr>
              <w:t xml:space="preserve">600 mg si durée &gt; 4hpuis 600 mg /6h </w:t>
            </w:r>
          </w:p>
          <w:p w:rsidR="000A6B68" w:rsidRDefault="000A6B68" w:rsidP="00266269">
            <w:pPr>
              <w:jc w:val="center"/>
              <w:rPr>
                <w:ins w:id="537" w:author="Adel Khelil" w:date="2024-08-09T09:41:00Z"/>
                <w:rFonts w:asciiTheme="majorBidi" w:hAnsiTheme="majorBidi" w:cstheme="majorBidi"/>
                <w:sz w:val="20"/>
                <w:szCs w:val="20"/>
              </w:rPr>
            </w:pPr>
          </w:p>
          <w:p w:rsidR="002E7431" w:rsidRDefault="00266269" w:rsidP="00266269">
            <w:pPr>
              <w:jc w:val="center"/>
              <w:rPr>
                <w:rFonts w:asciiTheme="majorBidi" w:hAnsiTheme="majorBidi" w:cstheme="majorBidi"/>
              </w:rPr>
            </w:pPr>
            <w:r w:rsidRPr="00B71565">
              <w:rPr>
                <w:rFonts w:asciiTheme="majorBidi" w:hAnsiTheme="majorBidi" w:cstheme="majorBidi"/>
                <w:sz w:val="20"/>
                <w:szCs w:val="20"/>
              </w:rPr>
              <w:t>Dose unique</w:t>
            </w:r>
          </w:p>
        </w:tc>
      </w:tr>
      <w:tr w:rsidR="00492F56" w:rsidTr="009E6FD8">
        <w:trPr>
          <w:jc w:val="center"/>
          <w:trPrChange w:id="538" w:author="Adel Khelil" w:date="2024-08-09T09:44:00Z">
            <w:trPr>
              <w:jc w:val="center"/>
            </w:trPr>
          </w:trPrChange>
        </w:trPr>
        <w:tc>
          <w:tcPr>
            <w:tcW w:w="39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39" w:author="Adel Khelil" w:date="2024-08-09T09:44:00Z">
              <w:tcPr>
                <w:tcW w:w="3911" w:type="dxa"/>
                <w:vMerge w:val="restart"/>
                <w:tcBorders>
                  <w:top w:val="single" w:sz="4" w:space="0" w:color="000000" w:themeColor="text1"/>
                  <w:left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492F56" w:rsidRPr="00852423" w:rsidRDefault="00492F56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>Chirurgie cervico-faciale avec ouverture bucco-pharyngée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40" w:author="Adel Khelil" w:date="2024-08-09T09:44:00Z">
              <w:tcPr>
                <w:tcW w:w="212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492F56" w:rsidDel="000A6B68" w:rsidRDefault="00492F56" w:rsidP="00CD73FC">
            <w:pPr>
              <w:rPr>
                <w:del w:id="541" w:author="Adel Khelil" w:date="2024-08-09T09:41:00Z"/>
                <w:rFonts w:asciiTheme="majorBidi" w:hAnsiTheme="majorBidi" w:cstheme="majorBidi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ins w:id="542" w:author="Adel Khelil" w:date="2024-08-09T09:41:00Z">
              <w:r w:rsidR="000A6B68">
                <w:rPr>
                  <w:rFonts w:ascii="Times New Roman" w:hAnsi="Times New Roman" w:cs="Times New Roman"/>
                  <w:sz w:val="24"/>
                  <w:szCs w:val="24"/>
                </w:rPr>
                <w:t>A</w:t>
              </w:r>
            </w:ins>
            <w:ins w:id="543" w:author="Adel Khelil" w:date="2024-08-09T09:33:00Z">
              <w:r w:rsidR="005C4E6B">
                <w:rPr>
                  <w:rFonts w:ascii="Times New Roman" w:hAnsi="Times New Roman" w:cs="Times New Roman"/>
                  <w:sz w:val="24"/>
                  <w:szCs w:val="24"/>
                </w:rPr>
                <w:t xml:space="preserve">c. </w:t>
              </w:r>
            </w:ins>
            <w:del w:id="544" w:author="Adel Khelil" w:date="2024-08-09T09:33:00Z">
              <w:r w:rsidDel="005C4E6B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acide </w:delText>
              </w:r>
            </w:del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  <w:p w:rsidR="00492F56" w:rsidRDefault="00492F5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45" w:author="Adel Khelil" w:date="2024-08-09T09:44:00Z">
              <w:tcPr>
                <w:tcW w:w="2043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492F56" w:rsidRDefault="00492F56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46" w:author="Adel Khelil" w:date="2024-08-09T09:44:00Z">
              <w:tcPr>
                <w:tcW w:w="2268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7C2D31" w:rsidRDefault="00492F56" w:rsidP="007C2D31">
            <w:pPr>
              <w:jc w:val="both"/>
              <w:rPr>
                <w:rFonts w:asciiTheme="majorBidi" w:hAnsiTheme="majorBidi" w:cstheme="majorBidi"/>
              </w:rPr>
              <w:pPrChange w:id="547" w:author="Adel Khelil" w:date="2024-08-09T09:46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Theme="majorBidi" w:hAnsiTheme="majorBidi" w:cstheme="majorBidi"/>
              </w:rPr>
              <w:t>Ré</w:t>
            </w:r>
            <w:del w:id="548" w:author="Adel Khelil" w:date="2024-08-09T09:42:00Z">
              <w:r w:rsidDel="000A6B68">
                <w:rPr>
                  <w:rFonts w:asciiTheme="majorBidi" w:hAnsiTheme="majorBidi" w:cstheme="majorBidi"/>
                </w:rPr>
                <w:delText xml:space="preserve"> –</w:delText>
              </w:r>
            </w:del>
            <w:r>
              <w:rPr>
                <w:rFonts w:asciiTheme="majorBidi" w:hAnsiTheme="majorBidi" w:cstheme="majorBidi"/>
              </w:rPr>
              <w:t xml:space="preserve">injection de 1 </w:t>
            </w:r>
            <w:ins w:id="549" w:author="Adel Khelil" w:date="2024-08-09T09:41:00Z">
              <w:r w:rsidR="000A6B68">
                <w:rPr>
                  <w:rFonts w:asciiTheme="majorBidi" w:hAnsiTheme="majorBidi" w:cstheme="majorBidi"/>
                </w:rPr>
                <w:t xml:space="preserve">g/ 2 h </w:t>
              </w:r>
            </w:ins>
            <w:del w:id="550" w:author="Adel Khelil" w:date="2024-08-09T09:41:00Z">
              <w:r w:rsidR="000A6B68" w:rsidDel="000A6B68">
                <w:rPr>
                  <w:rFonts w:asciiTheme="majorBidi" w:hAnsiTheme="majorBidi" w:cstheme="majorBidi"/>
                </w:rPr>
                <w:delText>G</w:delText>
              </w:r>
              <w:r w:rsidDel="000A6B68">
                <w:rPr>
                  <w:rFonts w:asciiTheme="majorBidi" w:hAnsiTheme="majorBidi" w:cstheme="majorBidi"/>
                </w:rPr>
                <w:delText xml:space="preserve"> toutes</w:delText>
              </w:r>
            </w:del>
            <w:del w:id="551" w:author="Adel Khelil" w:date="2024-08-09T09:42:00Z">
              <w:r w:rsidDel="000A6B68">
                <w:rPr>
                  <w:rFonts w:asciiTheme="majorBidi" w:hAnsiTheme="majorBidi" w:cstheme="majorBidi"/>
                </w:rPr>
                <w:delText xml:space="preserve"> les 2h </w:delText>
              </w:r>
            </w:del>
            <w:r>
              <w:rPr>
                <w:rFonts w:asciiTheme="majorBidi" w:hAnsiTheme="majorBidi" w:cstheme="majorBidi"/>
              </w:rPr>
              <w:t>en période per</w:t>
            </w:r>
            <w:del w:id="552" w:author="Adel Khelil" w:date="2024-08-09T09:42:00Z">
              <w:r w:rsidDel="000A6B68">
                <w:rPr>
                  <w:rFonts w:asciiTheme="majorBidi" w:hAnsiTheme="majorBidi" w:cstheme="majorBidi"/>
                </w:rPr>
                <w:delText>-</w:delText>
              </w:r>
            </w:del>
            <w:r>
              <w:rPr>
                <w:rFonts w:asciiTheme="majorBidi" w:hAnsiTheme="majorBidi" w:cstheme="majorBidi"/>
              </w:rPr>
              <w:t xml:space="preserve">opératoire puis 1 g </w:t>
            </w:r>
            <w:ins w:id="553" w:author="Adel Khelil" w:date="2024-08-09T09:42:00Z">
              <w:r w:rsidR="000A6B68">
                <w:rPr>
                  <w:rFonts w:asciiTheme="majorBidi" w:hAnsiTheme="majorBidi" w:cstheme="majorBidi"/>
                </w:rPr>
                <w:t xml:space="preserve">/6 h </w:t>
              </w:r>
            </w:ins>
            <w:del w:id="554" w:author="Adel Khelil" w:date="2024-08-09T09:42:00Z">
              <w:r w:rsidDel="000A6B68">
                <w:rPr>
                  <w:rFonts w:asciiTheme="majorBidi" w:hAnsiTheme="majorBidi" w:cstheme="majorBidi"/>
                </w:rPr>
                <w:delText xml:space="preserve">toutes les 6 h </w:delText>
              </w:r>
            </w:del>
            <w:r>
              <w:rPr>
                <w:rFonts w:asciiTheme="majorBidi" w:hAnsiTheme="majorBidi" w:cstheme="majorBidi"/>
              </w:rPr>
              <w:t>pendant 24h</w:t>
            </w:r>
          </w:p>
        </w:tc>
      </w:tr>
      <w:tr w:rsidR="00492F56" w:rsidTr="009E6FD8">
        <w:trPr>
          <w:jc w:val="center"/>
          <w:trPrChange w:id="555" w:author="Adel Khelil" w:date="2024-08-09T09:44:00Z">
            <w:trPr>
              <w:jc w:val="center"/>
            </w:trPr>
          </w:trPrChange>
        </w:trPr>
        <w:tc>
          <w:tcPr>
            <w:tcW w:w="391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556" w:author="Adel Khelil" w:date="2024-08-09T09:44:00Z">
              <w:tcPr>
                <w:tcW w:w="3911" w:type="dxa"/>
                <w:vMerge/>
                <w:tcBorders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492F56" w:rsidRPr="00852423" w:rsidRDefault="00492F56">
            <w:pPr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557" w:author="Adel Khelil" w:date="2024-08-09T09:44:00Z">
              <w:tcPr>
                <w:tcW w:w="212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492F56" w:rsidRPr="00983696" w:rsidRDefault="00492F56" w:rsidP="00CD73FC">
            <w:pPr>
              <w:rPr>
                <w:rFonts w:asciiTheme="majorBidi" w:hAnsiTheme="majorBidi" w:cstheme="majorBidi"/>
                <w:b/>
              </w:rPr>
            </w:pPr>
            <w:r w:rsidRPr="00983696">
              <w:rPr>
                <w:rFonts w:asciiTheme="majorBidi" w:hAnsiTheme="majorBidi" w:cstheme="majorBidi"/>
                <w:b/>
              </w:rPr>
              <w:t>Allergie</w:t>
            </w:r>
            <w:r>
              <w:rPr>
                <w:rFonts w:asciiTheme="majorBidi" w:hAnsiTheme="majorBidi" w:cstheme="majorBidi"/>
                <w:b/>
              </w:rPr>
              <w:t> :</w:t>
            </w:r>
          </w:p>
          <w:p w:rsidR="00492F56" w:rsidRDefault="00492F56" w:rsidP="00CD73F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Clindamycine </w:t>
            </w:r>
          </w:p>
          <w:p w:rsidR="00492F56" w:rsidRDefault="00492F56" w:rsidP="00CD73FC">
            <w:pPr>
              <w:rPr>
                <w:rFonts w:asciiTheme="majorBidi" w:hAnsiTheme="majorBidi" w:cstheme="majorBidi"/>
              </w:rPr>
            </w:pPr>
          </w:p>
          <w:p w:rsidR="00492F56" w:rsidRDefault="00492F56" w:rsidP="00CD73F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492F56" w:rsidRDefault="00492F56" w:rsidP="00CD73FC">
            <w:pPr>
              <w:rPr>
                <w:rFonts w:asciiTheme="majorBidi" w:hAnsiTheme="majorBidi" w:cstheme="majorBidi"/>
              </w:rPr>
            </w:pPr>
            <w:del w:id="558" w:author="Adel Khelil" w:date="2024-08-09T09:33:00Z">
              <w:r w:rsidDel="005C4E6B">
                <w:rPr>
                  <w:rFonts w:asciiTheme="majorBidi" w:hAnsiTheme="majorBidi" w:cstheme="majorBidi"/>
                </w:rPr>
                <w:delText>g</w:delText>
              </w:r>
            </w:del>
            <w:ins w:id="559" w:author="Adel Khelil" w:date="2024-08-09T09:33:00Z">
              <w:r w:rsidR="005C4E6B">
                <w:rPr>
                  <w:rFonts w:asciiTheme="majorBidi" w:hAnsiTheme="majorBidi" w:cstheme="majorBidi"/>
                </w:rPr>
                <w:t>G</w:t>
              </w:r>
            </w:ins>
            <w:r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560" w:author="Adel Khelil" w:date="2024-08-09T09:44:00Z">
              <w:tcPr>
                <w:tcW w:w="2043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492F56" w:rsidRDefault="00492F56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492F56" w:rsidRDefault="00492F56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900 mg</w:t>
            </w:r>
          </w:p>
          <w:p w:rsidR="00492F56" w:rsidRDefault="00492F56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492F56" w:rsidRDefault="00492F56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492F56" w:rsidRDefault="00897A33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492F56">
              <w:rPr>
                <w:rFonts w:asciiTheme="majorBidi" w:hAnsiTheme="majorBidi" w:cstheme="majorBidi"/>
              </w:rPr>
              <w:t>mg/kg</w:t>
            </w:r>
            <w:r w:rsidR="00266269">
              <w:rPr>
                <w:rFonts w:asciiTheme="majorBidi" w:hAnsiTheme="majorBidi" w:cstheme="majorBidi"/>
              </w:rPr>
              <w:t>/j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61" w:author="Adel Khelil" w:date="2024-08-09T09:44:00Z">
              <w:tcPr>
                <w:tcW w:w="2268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7C2D31" w:rsidRDefault="00492F56" w:rsidP="007C2D31">
            <w:pPr>
              <w:jc w:val="both"/>
              <w:rPr>
                <w:del w:id="562" w:author="Adel Khelil" w:date="2024-08-09T09:46:00Z"/>
                <w:rFonts w:asciiTheme="majorBidi" w:hAnsiTheme="majorBidi" w:cstheme="majorBidi"/>
              </w:rPr>
              <w:pPrChange w:id="563" w:author="Adel Khelil" w:date="2024-08-09T09:46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Theme="majorBidi" w:hAnsiTheme="majorBidi" w:cstheme="majorBidi"/>
              </w:rPr>
              <w:t>Ré</w:t>
            </w:r>
            <w:del w:id="564" w:author="Adel Khelil" w:date="2024-08-09T09:46:00Z">
              <w:r w:rsidDel="009E6FD8">
                <w:rPr>
                  <w:rFonts w:asciiTheme="majorBidi" w:hAnsiTheme="majorBidi" w:cstheme="majorBidi"/>
                </w:rPr>
                <w:delText xml:space="preserve"> –</w:delText>
              </w:r>
            </w:del>
            <w:r>
              <w:rPr>
                <w:rFonts w:asciiTheme="majorBidi" w:hAnsiTheme="majorBidi" w:cstheme="majorBidi"/>
              </w:rPr>
              <w:t>injection de</w:t>
            </w:r>
          </w:p>
          <w:p w:rsidR="00492F56" w:rsidRDefault="00492F56" w:rsidP="009E6FD8">
            <w:pPr>
              <w:jc w:val="both"/>
              <w:rPr>
                <w:ins w:id="565" w:author="Adel Khelil" w:date="2024-08-09T09:46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600 mg si durée &gt; 4hpuis 600 mg /6h pendant 24h</w:t>
            </w:r>
          </w:p>
          <w:p w:rsidR="007C2D31" w:rsidRDefault="007C2D31" w:rsidP="007C2D31">
            <w:pPr>
              <w:jc w:val="both"/>
              <w:rPr>
                <w:rFonts w:asciiTheme="majorBidi" w:eastAsiaTheme="majorEastAsia" w:hAnsiTheme="majorBidi" w:cstheme="majorBidi"/>
                <w:b/>
                <w:bCs/>
                <w:color w:val="4F81BD" w:themeColor="accent1"/>
              </w:rPr>
              <w:pPrChange w:id="566" w:author="Adel Khelil" w:date="2024-08-09T09:46:00Z">
                <w:pPr>
                  <w:keepNext/>
                  <w:keepLines/>
                  <w:spacing w:before="200" w:line="276" w:lineRule="auto"/>
                  <w:jc w:val="center"/>
                  <w:outlineLvl w:val="2"/>
                </w:pPr>
              </w:pPrChange>
            </w:pPr>
          </w:p>
          <w:p w:rsidR="00492F56" w:rsidRDefault="00492F56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E139AE" w:rsidTr="00852423">
        <w:trPr>
          <w:trHeight w:val="636"/>
          <w:jc w:val="center"/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39AE" w:rsidRPr="00852423" w:rsidRDefault="00E139AE" w:rsidP="00E139AE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>Chirurgie Thyroidienne</w:t>
            </w:r>
            <w:r w:rsidR="005C6578" w:rsidRPr="00852423">
              <w:rPr>
                <w:rFonts w:asciiTheme="majorBidi" w:hAnsiTheme="majorBidi" w:cstheme="majorBidi"/>
                <w:color w:val="000000" w:themeColor="text1"/>
              </w:rPr>
              <w:t>et parathyroïdienne</w:t>
            </w:r>
          </w:p>
        </w:tc>
        <w:tc>
          <w:tcPr>
            <w:tcW w:w="643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39AE" w:rsidRDefault="00E139AE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 d’ABP</w:t>
            </w:r>
          </w:p>
        </w:tc>
      </w:tr>
      <w:tr w:rsidR="00E139AE" w:rsidTr="00852423">
        <w:trPr>
          <w:trHeight w:val="686"/>
          <w:jc w:val="center"/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39AE" w:rsidRPr="00852423" w:rsidRDefault="00E139AE" w:rsidP="00E139AE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>Chirurgie de l’étrier, de l’oreille moyenne et implantation cochléaire</w:t>
            </w:r>
          </w:p>
        </w:tc>
        <w:tc>
          <w:tcPr>
            <w:tcW w:w="6438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E139AE" w:rsidRDefault="00E139AE" w:rsidP="00CD73F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E139AE" w:rsidTr="00852423">
        <w:trPr>
          <w:trHeight w:val="452"/>
          <w:jc w:val="center"/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39AE" w:rsidRPr="00852423" w:rsidRDefault="00E139AE" w:rsidP="00E139AE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 xml:space="preserve">Chirurgie des glandes salivaires </w:t>
            </w:r>
          </w:p>
        </w:tc>
        <w:tc>
          <w:tcPr>
            <w:tcW w:w="6438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E139AE" w:rsidRDefault="00E139AE" w:rsidP="00E139AE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E139AE" w:rsidTr="00852423">
        <w:trPr>
          <w:trHeight w:val="470"/>
          <w:jc w:val="center"/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39AE" w:rsidRPr="00852423" w:rsidRDefault="00E139AE" w:rsidP="00E139AE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>Cervicotomie</w:t>
            </w:r>
          </w:p>
        </w:tc>
        <w:tc>
          <w:tcPr>
            <w:tcW w:w="6438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E139AE" w:rsidRDefault="00E139AE" w:rsidP="00E139AE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E139AE" w:rsidTr="00852423">
        <w:trPr>
          <w:trHeight w:val="502"/>
          <w:jc w:val="center"/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39AE" w:rsidRPr="00852423" w:rsidRDefault="00E139AE" w:rsidP="00E139AE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 xml:space="preserve">Curage ganglionnaire </w:t>
            </w:r>
          </w:p>
        </w:tc>
        <w:tc>
          <w:tcPr>
            <w:tcW w:w="6438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39AE" w:rsidRDefault="00E139AE" w:rsidP="00E139AE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5C6578" w:rsidTr="00852423">
        <w:trPr>
          <w:trHeight w:val="410"/>
          <w:jc w:val="center"/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C6578" w:rsidRPr="00852423" w:rsidRDefault="005C6578" w:rsidP="005C6578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>Amygdalectomie, Adénoïdectomie</w:t>
            </w:r>
          </w:p>
        </w:tc>
        <w:tc>
          <w:tcPr>
            <w:tcW w:w="6438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C6578" w:rsidRDefault="005C6578" w:rsidP="005C6578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5C6578" w:rsidTr="00852423">
        <w:trPr>
          <w:trHeight w:val="538"/>
          <w:jc w:val="center"/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C6578" w:rsidRPr="00852423" w:rsidRDefault="005C6578" w:rsidP="005C6578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>Chirurgie vélopalatine</w:t>
            </w:r>
          </w:p>
        </w:tc>
        <w:tc>
          <w:tcPr>
            <w:tcW w:w="6438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C6578" w:rsidRDefault="005C6578" w:rsidP="005C6578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3567F5" w:rsidTr="00852423">
        <w:trPr>
          <w:trHeight w:val="703"/>
          <w:jc w:val="center"/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3567F5" w:rsidRPr="00852423" w:rsidRDefault="003567F5" w:rsidP="005C6578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>Laryngo-trachéo-bronchoscopie et oesophagoscopie</w:t>
            </w:r>
          </w:p>
        </w:tc>
        <w:tc>
          <w:tcPr>
            <w:tcW w:w="6438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3567F5" w:rsidRDefault="003567F5" w:rsidP="005C6578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5C6578" w:rsidTr="00852423">
        <w:trPr>
          <w:trHeight w:val="464"/>
          <w:jc w:val="center"/>
        </w:trPr>
        <w:tc>
          <w:tcPr>
            <w:tcW w:w="3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C6578" w:rsidRPr="00852423" w:rsidRDefault="005C6578" w:rsidP="005C6578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852423">
              <w:rPr>
                <w:rFonts w:asciiTheme="majorBidi" w:hAnsiTheme="majorBidi" w:cstheme="majorBidi"/>
                <w:color w:val="000000" w:themeColor="text1"/>
              </w:rPr>
              <w:t>Trachéotomie</w:t>
            </w:r>
          </w:p>
        </w:tc>
        <w:tc>
          <w:tcPr>
            <w:tcW w:w="6438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5C6578" w:rsidRDefault="005C6578" w:rsidP="005C6578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5C6578" w:rsidTr="009E6FD8">
        <w:trPr>
          <w:jc w:val="center"/>
          <w:trPrChange w:id="567" w:author="Adel Khelil" w:date="2024-08-09T09:44:00Z">
            <w:trPr>
              <w:jc w:val="center"/>
            </w:trPr>
          </w:trPrChange>
        </w:trPr>
        <w:tc>
          <w:tcPr>
            <w:tcW w:w="39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68" w:author="Adel Khelil" w:date="2024-08-09T09:44:00Z">
              <w:tcPr>
                <w:tcW w:w="3911" w:type="dxa"/>
                <w:vMerge w:val="restart"/>
                <w:tcBorders>
                  <w:top w:val="single" w:sz="4" w:space="0" w:color="000000" w:themeColor="text1"/>
                  <w:left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5C6578" w:rsidRDefault="005C6578" w:rsidP="005C657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Chirurgie naso-sinusienne avec méchage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69" w:author="Adel Khelil" w:date="2024-08-09T09:44:00Z">
              <w:tcPr>
                <w:tcW w:w="212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5C6578" w:rsidDel="009E6FD8" w:rsidRDefault="005C6578" w:rsidP="005C6578">
            <w:pPr>
              <w:rPr>
                <w:del w:id="570" w:author="Adel Khelil" w:date="2024-08-09T09:44:00Z"/>
                <w:rFonts w:asciiTheme="majorBidi" w:hAnsiTheme="majorBidi" w:cstheme="majorBidi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ins w:id="571" w:author="Adel Khelil" w:date="2024-08-09T09:43:00Z">
              <w:r w:rsidR="000A6B68">
                <w:rPr>
                  <w:rFonts w:ascii="Times New Roman" w:hAnsi="Times New Roman" w:cs="Times New Roman"/>
                  <w:sz w:val="24"/>
                  <w:szCs w:val="24"/>
                </w:rPr>
                <w:t xml:space="preserve">Ac. </w:t>
              </w:r>
            </w:ins>
            <w:del w:id="572" w:author="Adel Khelil" w:date="2024-08-09T09:43:00Z">
              <w:r w:rsidDel="000A6B68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acide </w:delText>
              </w:r>
            </w:del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  <w:p w:rsidR="005C6578" w:rsidRDefault="005C657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73" w:author="Adel Khelil" w:date="2024-08-09T09:44:00Z">
              <w:tcPr>
                <w:tcW w:w="2043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5C6578" w:rsidRDefault="005C6578" w:rsidP="005C657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  <w:tcPrChange w:id="574" w:author="Adel Khelil" w:date="2024-08-09T09:44:00Z">
              <w:tcPr>
                <w:tcW w:w="2268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  <w:hideMark/>
              </w:tcPr>
            </w:tcPrChange>
          </w:tcPr>
          <w:p w:rsidR="007C2D31" w:rsidRDefault="005C6578" w:rsidP="007C2D31">
            <w:pPr>
              <w:jc w:val="both"/>
              <w:rPr>
                <w:rFonts w:asciiTheme="majorBidi" w:hAnsiTheme="majorBidi" w:cstheme="majorBidi"/>
              </w:rPr>
              <w:pPrChange w:id="575" w:author="Adel Khelil" w:date="2024-08-09T09:45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Theme="majorBidi" w:hAnsiTheme="majorBidi" w:cstheme="majorBidi"/>
              </w:rPr>
              <w:t>Ré</w:t>
            </w:r>
            <w:del w:id="576" w:author="Adel Khelil" w:date="2024-08-09T09:43:00Z">
              <w:r w:rsidDel="009E6FD8">
                <w:rPr>
                  <w:rFonts w:asciiTheme="majorBidi" w:hAnsiTheme="majorBidi" w:cstheme="majorBidi"/>
                </w:rPr>
                <w:delText xml:space="preserve"> –</w:delText>
              </w:r>
            </w:del>
            <w:r>
              <w:rPr>
                <w:rFonts w:asciiTheme="majorBidi" w:hAnsiTheme="majorBidi" w:cstheme="majorBidi"/>
              </w:rPr>
              <w:t>injection de 1 g</w:t>
            </w:r>
            <w:ins w:id="577" w:author="Adel Khelil" w:date="2024-08-09T09:43:00Z">
              <w:r w:rsidR="009E6FD8">
                <w:rPr>
                  <w:rFonts w:asciiTheme="majorBidi" w:hAnsiTheme="majorBidi" w:cstheme="majorBidi"/>
                </w:rPr>
                <w:t xml:space="preserve"> / 2h </w:t>
              </w:r>
            </w:ins>
            <w:del w:id="578" w:author="Adel Khelil" w:date="2024-08-09T09:43:00Z">
              <w:r w:rsidDel="009E6FD8">
                <w:rPr>
                  <w:rFonts w:asciiTheme="majorBidi" w:hAnsiTheme="majorBidi" w:cstheme="majorBidi"/>
                </w:rPr>
                <w:delText xml:space="preserve"> toutes les 2h </w:delText>
              </w:r>
            </w:del>
            <w:r>
              <w:rPr>
                <w:rFonts w:asciiTheme="majorBidi" w:hAnsiTheme="majorBidi" w:cstheme="majorBidi"/>
              </w:rPr>
              <w:t>en période per</w:t>
            </w:r>
            <w:del w:id="579" w:author="Adel Khelil" w:date="2024-08-09T09:43:00Z">
              <w:r w:rsidDel="009E6FD8">
                <w:rPr>
                  <w:rFonts w:asciiTheme="majorBidi" w:hAnsiTheme="majorBidi" w:cstheme="majorBidi"/>
                </w:rPr>
                <w:delText>-</w:delText>
              </w:r>
            </w:del>
            <w:r>
              <w:rPr>
                <w:rFonts w:asciiTheme="majorBidi" w:hAnsiTheme="majorBidi" w:cstheme="majorBidi"/>
              </w:rPr>
              <w:t xml:space="preserve">opératoire puis 1 g </w:t>
            </w:r>
            <w:ins w:id="580" w:author="Adel Khelil" w:date="2024-08-09T09:43:00Z">
              <w:r w:rsidR="009E6FD8">
                <w:rPr>
                  <w:rFonts w:asciiTheme="majorBidi" w:hAnsiTheme="majorBidi" w:cstheme="majorBidi"/>
                </w:rPr>
                <w:t xml:space="preserve">/ 6 h </w:t>
              </w:r>
            </w:ins>
            <w:del w:id="581" w:author="Adel Khelil" w:date="2024-08-09T09:44:00Z">
              <w:r w:rsidDel="009E6FD8">
                <w:rPr>
                  <w:rFonts w:asciiTheme="majorBidi" w:hAnsiTheme="majorBidi" w:cstheme="majorBidi"/>
                </w:rPr>
                <w:delText xml:space="preserve">toutes les 6 h </w:delText>
              </w:r>
            </w:del>
            <w:r>
              <w:rPr>
                <w:rFonts w:asciiTheme="majorBidi" w:hAnsiTheme="majorBidi" w:cstheme="majorBidi"/>
              </w:rPr>
              <w:t>pendant 24h</w:t>
            </w:r>
          </w:p>
        </w:tc>
      </w:tr>
      <w:tr w:rsidR="005C6578" w:rsidTr="009E6FD8">
        <w:trPr>
          <w:jc w:val="center"/>
          <w:trPrChange w:id="582" w:author="Adel Khelil" w:date="2024-08-09T09:44:00Z">
            <w:trPr>
              <w:jc w:val="center"/>
            </w:trPr>
          </w:trPrChange>
        </w:trPr>
        <w:tc>
          <w:tcPr>
            <w:tcW w:w="391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583" w:author="Adel Khelil" w:date="2024-08-09T09:44:00Z">
              <w:tcPr>
                <w:tcW w:w="3911" w:type="dxa"/>
                <w:vMerge/>
                <w:tcBorders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5C6578" w:rsidRDefault="005C6578" w:rsidP="005C657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584" w:author="Adel Khelil" w:date="2024-08-09T09:44:00Z">
              <w:tcPr>
                <w:tcW w:w="212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5C6578" w:rsidRPr="00983696" w:rsidRDefault="005C6578" w:rsidP="005C6578">
            <w:pPr>
              <w:rPr>
                <w:rFonts w:asciiTheme="majorBidi" w:hAnsiTheme="majorBidi" w:cstheme="majorBidi"/>
                <w:b/>
              </w:rPr>
            </w:pPr>
            <w:r w:rsidRPr="00983696">
              <w:rPr>
                <w:rFonts w:asciiTheme="majorBidi" w:hAnsiTheme="majorBidi" w:cstheme="majorBidi"/>
                <w:b/>
              </w:rPr>
              <w:t>Allergie</w:t>
            </w:r>
            <w:r>
              <w:rPr>
                <w:rFonts w:asciiTheme="majorBidi" w:hAnsiTheme="majorBidi" w:cstheme="majorBidi"/>
                <w:b/>
              </w:rPr>
              <w:t> :</w:t>
            </w:r>
          </w:p>
          <w:p w:rsidR="005C6578" w:rsidRDefault="005C6578" w:rsidP="005C657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Clindamycine </w:t>
            </w:r>
          </w:p>
          <w:p w:rsidR="005C6578" w:rsidRDefault="005C6578" w:rsidP="005C6578">
            <w:pPr>
              <w:rPr>
                <w:rFonts w:asciiTheme="majorBidi" w:hAnsiTheme="majorBidi" w:cstheme="majorBidi"/>
              </w:rPr>
            </w:pPr>
          </w:p>
          <w:p w:rsidR="005C6578" w:rsidRDefault="005C6578" w:rsidP="005C657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5C6578" w:rsidRDefault="005C6578" w:rsidP="005C657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gentamicine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585" w:author="Adel Khelil" w:date="2024-08-09T09:44:00Z">
              <w:tcPr>
                <w:tcW w:w="2043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5C6578" w:rsidRDefault="005C6578" w:rsidP="005C6578">
            <w:pPr>
              <w:jc w:val="center"/>
              <w:rPr>
                <w:rFonts w:asciiTheme="majorBidi" w:hAnsiTheme="majorBidi" w:cstheme="majorBidi"/>
              </w:rPr>
            </w:pPr>
          </w:p>
          <w:p w:rsidR="005C6578" w:rsidRDefault="005C6578" w:rsidP="005C657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900 mg</w:t>
            </w:r>
          </w:p>
          <w:p w:rsidR="005C6578" w:rsidRDefault="005C6578" w:rsidP="005C6578">
            <w:pPr>
              <w:jc w:val="center"/>
              <w:rPr>
                <w:rFonts w:asciiTheme="majorBidi" w:hAnsiTheme="majorBidi" w:cstheme="majorBidi"/>
              </w:rPr>
            </w:pPr>
          </w:p>
          <w:p w:rsidR="005C6578" w:rsidRDefault="005C6578" w:rsidP="005C6578">
            <w:pPr>
              <w:jc w:val="center"/>
              <w:rPr>
                <w:rFonts w:asciiTheme="majorBidi" w:hAnsiTheme="majorBidi" w:cstheme="majorBidi"/>
              </w:rPr>
            </w:pPr>
          </w:p>
          <w:p w:rsidR="005C6578" w:rsidRDefault="00897A33" w:rsidP="005C657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5C6578">
              <w:rPr>
                <w:rFonts w:asciiTheme="majorBidi" w:hAnsiTheme="majorBidi" w:cstheme="majorBidi"/>
              </w:rPr>
              <w:t>mg/kg/j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586" w:author="Adel Khelil" w:date="2024-08-09T09:44:00Z">
              <w:tcPr>
                <w:tcW w:w="2268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</w:tcPrChange>
          </w:tcPr>
          <w:p w:rsidR="007C2D31" w:rsidRDefault="005C6578" w:rsidP="007C2D31">
            <w:pPr>
              <w:jc w:val="both"/>
              <w:rPr>
                <w:del w:id="587" w:author="Adel Khelil" w:date="2024-08-09T09:45:00Z"/>
                <w:rFonts w:asciiTheme="majorBidi" w:hAnsiTheme="majorBidi" w:cstheme="majorBidi"/>
              </w:rPr>
              <w:pPrChange w:id="588" w:author="Adel Khelil" w:date="2024-08-09T09:45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Theme="majorBidi" w:hAnsiTheme="majorBidi" w:cstheme="majorBidi"/>
              </w:rPr>
              <w:t>Ré</w:t>
            </w:r>
            <w:del w:id="589" w:author="Adel Khelil" w:date="2024-08-09T09:44:00Z">
              <w:r w:rsidDel="009E6FD8">
                <w:rPr>
                  <w:rFonts w:asciiTheme="majorBidi" w:hAnsiTheme="majorBidi" w:cstheme="majorBidi"/>
                </w:rPr>
                <w:delText xml:space="preserve"> –</w:delText>
              </w:r>
            </w:del>
            <w:r>
              <w:rPr>
                <w:rFonts w:asciiTheme="majorBidi" w:hAnsiTheme="majorBidi" w:cstheme="majorBidi"/>
              </w:rPr>
              <w:t>injection de</w:t>
            </w:r>
          </w:p>
          <w:p w:rsidR="007C2D31" w:rsidRDefault="005C6578" w:rsidP="007C2D31">
            <w:pPr>
              <w:jc w:val="both"/>
              <w:rPr>
                <w:rFonts w:asciiTheme="majorBidi" w:hAnsiTheme="majorBidi" w:cstheme="majorBidi"/>
              </w:rPr>
              <w:pPrChange w:id="590" w:author="Adel Khelil" w:date="2024-08-09T09:45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Theme="majorBidi" w:hAnsiTheme="majorBidi" w:cstheme="majorBidi"/>
              </w:rPr>
              <w:t>600 mg si durée &gt; 4hpuis 600 mg /6h pendant 24h</w:t>
            </w:r>
          </w:p>
          <w:p w:rsidR="009E6FD8" w:rsidRDefault="009E6FD8" w:rsidP="005C6578">
            <w:pPr>
              <w:jc w:val="center"/>
              <w:rPr>
                <w:ins w:id="591" w:author="Adel Khelil" w:date="2024-08-09T09:44:00Z"/>
                <w:rFonts w:asciiTheme="majorBidi" w:hAnsiTheme="majorBidi" w:cstheme="majorBidi"/>
              </w:rPr>
            </w:pPr>
          </w:p>
          <w:p w:rsidR="005C6578" w:rsidRDefault="005C6578" w:rsidP="005C657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</w:tbl>
    <w:p w:rsidR="00DF06E3" w:rsidRPr="00B71565" w:rsidRDefault="00DF06E3" w:rsidP="000E1517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47C3E" w:rsidRDefault="00947C3E">
      <w:pPr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br w:type="page"/>
      </w:r>
    </w:p>
    <w:p w:rsidR="003677C7" w:rsidRDefault="007C2D31" w:rsidP="006E3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C2D31">
        <w:rPr>
          <w:noProof/>
        </w:rPr>
        <w:lastRenderedPageBreak/>
        <w:pict>
          <v:shape id="Text Box 14" o:spid="_x0000_s1034" type="#_x0000_t202" style="position:absolute;left:0;text-align:left;margin-left:0;margin-top:0;width:447.05pt;height:26.85pt;z-index:251676672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">
            <v:path arrowok="t"/>
            <v:textbox>
              <w:txbxContent>
                <w:p w:rsidR="00E83389" w:rsidRDefault="00E83389" w:rsidP="00CD73F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stomatologie et chirurgie maxillo-faciale</w:t>
                  </w:r>
                </w:p>
                <w:p w:rsidR="00E83389" w:rsidRDefault="00E83389"/>
              </w:txbxContent>
            </v:textbox>
          </v:shape>
        </w:pict>
      </w:r>
    </w:p>
    <w:p w:rsidR="003677C7" w:rsidRPr="003677C7" w:rsidRDefault="003677C7" w:rsidP="006E3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D73FC" w:rsidRPr="00CD73FC" w:rsidRDefault="00CD73FC" w:rsidP="006E3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18"/>
          <w:szCs w:val="24"/>
        </w:rPr>
      </w:pPr>
    </w:p>
    <w:tbl>
      <w:tblPr>
        <w:tblStyle w:val="Grilledutableau"/>
        <w:tblW w:w="10817" w:type="dxa"/>
        <w:jc w:val="center"/>
        <w:tblLook w:val="04A0"/>
      </w:tblPr>
      <w:tblGrid>
        <w:gridCol w:w="4001"/>
        <w:gridCol w:w="2074"/>
        <w:gridCol w:w="2370"/>
        <w:gridCol w:w="2372"/>
      </w:tblGrid>
      <w:tr w:rsidR="00D36CB2" w:rsidTr="0016166D">
        <w:trPr>
          <w:trHeight w:val="772"/>
          <w:jc w:val="center"/>
        </w:trPr>
        <w:tc>
          <w:tcPr>
            <w:tcW w:w="4001" w:type="dxa"/>
            <w:vAlign w:val="center"/>
          </w:tcPr>
          <w:p w:rsidR="00D36CB2" w:rsidRDefault="00D36CB2" w:rsidP="00D36CB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Acte chirurgical</w:t>
            </w:r>
          </w:p>
        </w:tc>
        <w:tc>
          <w:tcPr>
            <w:tcW w:w="2074" w:type="dxa"/>
            <w:vAlign w:val="center"/>
          </w:tcPr>
          <w:p w:rsidR="00D36CB2" w:rsidRDefault="00CD73FC" w:rsidP="00D36CB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Molécule</w:t>
            </w:r>
          </w:p>
        </w:tc>
        <w:tc>
          <w:tcPr>
            <w:tcW w:w="2370" w:type="dxa"/>
            <w:vAlign w:val="center"/>
          </w:tcPr>
          <w:p w:rsidR="00D36CB2" w:rsidRDefault="00D36CB2" w:rsidP="00D36CB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Dose initiale</w:t>
            </w:r>
          </w:p>
        </w:tc>
        <w:tc>
          <w:tcPr>
            <w:tcW w:w="2372" w:type="dxa"/>
            <w:vAlign w:val="center"/>
          </w:tcPr>
          <w:p w:rsidR="00D36CB2" w:rsidRDefault="00D36CB2" w:rsidP="00C21D8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D36CB2" w:rsidRDefault="00D36CB2" w:rsidP="00C21D8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Posologie et durée</w:t>
            </w:r>
          </w:p>
          <w:p w:rsidR="00D36CB2" w:rsidRDefault="00D36CB2" w:rsidP="00C21D8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D36CB2" w:rsidTr="0016166D">
        <w:trPr>
          <w:trHeight w:val="1932"/>
          <w:jc w:val="center"/>
        </w:trPr>
        <w:tc>
          <w:tcPr>
            <w:tcW w:w="4001" w:type="dxa"/>
            <w:vMerge w:val="restart"/>
            <w:vAlign w:val="center"/>
          </w:tcPr>
          <w:p w:rsidR="00D36CB2" w:rsidRPr="00077D2C" w:rsidRDefault="00D36CB2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Chirurgie m</w:t>
            </w:r>
            <w:r w:rsidR="00CD73FC">
              <w:rPr>
                <w:rFonts w:asciiTheme="majorBidi" w:hAnsiTheme="majorBidi" w:cstheme="majorBidi"/>
              </w:rPr>
              <w:t>a</w:t>
            </w:r>
            <w:r>
              <w:rPr>
                <w:rFonts w:asciiTheme="majorBidi" w:hAnsiTheme="majorBidi" w:cstheme="majorBidi"/>
              </w:rPr>
              <w:t xml:space="preserve">xillo-faciale avec ouverture bucco- pharyngée </w:t>
            </w:r>
          </w:p>
        </w:tc>
        <w:tc>
          <w:tcPr>
            <w:tcW w:w="2074" w:type="dxa"/>
            <w:vAlign w:val="center"/>
          </w:tcPr>
          <w:p w:rsidR="00D36CB2" w:rsidRDefault="00D36CB2" w:rsidP="00CD73FC">
            <w:pPr>
              <w:rPr>
                <w:rFonts w:asciiTheme="majorBidi" w:hAnsiTheme="majorBidi" w:cstheme="majorBidi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del w:id="592" w:author="Adel Khelil" w:date="2024-08-09T09:47:00Z">
              <w:r w:rsidDel="009E6FD8">
                <w:rPr>
                  <w:rFonts w:ascii="Times New Roman" w:hAnsi="Times New Roman" w:cs="Times New Roman"/>
                  <w:sz w:val="24"/>
                  <w:szCs w:val="24"/>
                </w:rPr>
                <w:delText>a</w:delText>
              </w:r>
            </w:del>
            <w:ins w:id="593" w:author="Adel Khelil" w:date="2024-08-09T09:47:00Z">
              <w:r w:rsidR="009E6FD8">
                <w:rPr>
                  <w:rFonts w:ascii="Times New Roman" w:hAnsi="Times New Roman" w:cs="Times New Roman"/>
                  <w:sz w:val="24"/>
                  <w:szCs w:val="24"/>
                </w:rPr>
                <w:t>A</w:t>
              </w:r>
            </w:ins>
            <w:ins w:id="594" w:author="Adel Khelil" w:date="2024-08-09T09:48:00Z">
              <w:r w:rsidR="009E6FD8">
                <w:rPr>
                  <w:rFonts w:ascii="Times New Roman" w:hAnsi="Times New Roman" w:cs="Times New Roman"/>
                  <w:sz w:val="24"/>
                  <w:szCs w:val="24"/>
                </w:rPr>
                <w:t xml:space="preserve">c. </w:t>
              </w:r>
            </w:ins>
            <w:del w:id="595" w:author="Adel Khelil" w:date="2024-08-09T09:47:00Z">
              <w:r w:rsidDel="009E6FD8">
                <w:rPr>
                  <w:rFonts w:ascii="Times New Roman" w:hAnsi="Times New Roman" w:cs="Times New Roman"/>
                  <w:sz w:val="24"/>
                  <w:szCs w:val="24"/>
                </w:rPr>
                <w:delText>cid</w:delText>
              </w:r>
            </w:del>
            <w:del w:id="596" w:author="Adel Khelil" w:date="2024-08-09T09:48:00Z">
              <w:r w:rsidDel="009E6FD8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e </w:delText>
              </w:r>
            </w:del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  <w:p w:rsidR="00D36CB2" w:rsidDel="009E6FD8" w:rsidRDefault="00D36CB2" w:rsidP="00CD73FC">
            <w:pPr>
              <w:rPr>
                <w:del w:id="597" w:author="Adel Khelil" w:date="2024-08-09T09:48:00Z"/>
                <w:rFonts w:asciiTheme="majorBidi" w:hAnsiTheme="majorBidi" w:cstheme="majorBidi"/>
              </w:rPr>
            </w:pPr>
          </w:p>
          <w:p w:rsidR="00D36CB2" w:rsidRDefault="00D36CB2" w:rsidP="00CD73FC">
            <w:pPr>
              <w:rPr>
                <w:rFonts w:asciiTheme="majorBidi" w:hAnsiTheme="majorBidi" w:cstheme="majorBidi"/>
              </w:rPr>
            </w:pPr>
          </w:p>
          <w:p w:rsidR="00B0559B" w:rsidRPr="00077D2C" w:rsidRDefault="00B0559B" w:rsidP="00CD73F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Alternative : Cefazoline</w:t>
            </w:r>
          </w:p>
        </w:tc>
        <w:tc>
          <w:tcPr>
            <w:tcW w:w="2370" w:type="dxa"/>
            <w:vAlign w:val="center"/>
          </w:tcPr>
          <w:p w:rsidR="00D36CB2" w:rsidRDefault="00D36CB2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  <w:p w:rsidR="00B0559B" w:rsidRDefault="00B0559B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B0559B" w:rsidRDefault="00B0559B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B0559B" w:rsidRDefault="00B0559B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B0559B" w:rsidRPr="00077D2C" w:rsidRDefault="00B0559B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</w:tc>
        <w:tc>
          <w:tcPr>
            <w:tcW w:w="2372" w:type="dxa"/>
            <w:vAlign w:val="center"/>
          </w:tcPr>
          <w:p w:rsidR="00D36CB2" w:rsidRDefault="00D36CB2" w:rsidP="00B0559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Ré</w:t>
            </w:r>
            <w:del w:id="598" w:author="Adel Khelil" w:date="2024-08-09T09:48:00Z">
              <w:r w:rsidDel="009E6FD8">
                <w:rPr>
                  <w:rFonts w:asciiTheme="majorBidi" w:hAnsiTheme="majorBidi" w:cstheme="majorBidi"/>
                </w:rPr>
                <w:delText xml:space="preserve"> –</w:delText>
              </w:r>
            </w:del>
            <w:r>
              <w:rPr>
                <w:rFonts w:asciiTheme="majorBidi" w:hAnsiTheme="majorBidi" w:cstheme="majorBidi"/>
              </w:rPr>
              <w:t>injection de 1 g</w:t>
            </w:r>
            <w:ins w:id="599" w:author="Adel Khelil" w:date="2024-08-09T09:48:00Z">
              <w:r w:rsidR="009E6FD8">
                <w:rPr>
                  <w:rFonts w:asciiTheme="majorBidi" w:hAnsiTheme="majorBidi" w:cstheme="majorBidi"/>
                </w:rPr>
                <w:t xml:space="preserve"> / 2h </w:t>
              </w:r>
            </w:ins>
            <w:del w:id="600" w:author="Adel Khelil" w:date="2024-08-09T09:48:00Z">
              <w:r w:rsidDel="009E6FD8">
                <w:rPr>
                  <w:rFonts w:asciiTheme="majorBidi" w:hAnsiTheme="majorBidi" w:cstheme="majorBidi"/>
                </w:rPr>
                <w:delText xml:space="preserve"> toutes les 2h </w:delText>
              </w:r>
            </w:del>
            <w:r>
              <w:rPr>
                <w:rFonts w:asciiTheme="majorBidi" w:hAnsiTheme="majorBidi" w:cstheme="majorBidi"/>
              </w:rPr>
              <w:t>en période per</w:t>
            </w:r>
            <w:del w:id="601" w:author="Adel Khelil" w:date="2024-08-09T09:48:00Z">
              <w:r w:rsidDel="009E6FD8">
                <w:rPr>
                  <w:rFonts w:asciiTheme="majorBidi" w:hAnsiTheme="majorBidi" w:cstheme="majorBidi"/>
                </w:rPr>
                <w:delText>-</w:delText>
              </w:r>
            </w:del>
            <w:r>
              <w:rPr>
                <w:rFonts w:asciiTheme="majorBidi" w:hAnsiTheme="majorBidi" w:cstheme="majorBidi"/>
              </w:rPr>
              <w:t xml:space="preserve">opératoire puis 1 g </w:t>
            </w:r>
            <w:ins w:id="602" w:author="Adel Khelil" w:date="2024-08-09T09:48:00Z">
              <w:r w:rsidR="009E6FD8">
                <w:rPr>
                  <w:rFonts w:asciiTheme="majorBidi" w:hAnsiTheme="majorBidi" w:cstheme="majorBidi"/>
                </w:rPr>
                <w:t xml:space="preserve">/ 6 h </w:t>
              </w:r>
            </w:ins>
            <w:del w:id="603" w:author="Adel Khelil" w:date="2024-08-09T09:49:00Z">
              <w:r w:rsidDel="009E6FD8">
                <w:rPr>
                  <w:rFonts w:asciiTheme="majorBidi" w:hAnsiTheme="majorBidi" w:cstheme="majorBidi"/>
                </w:rPr>
                <w:delText xml:space="preserve">toutes les 6 h </w:delText>
              </w:r>
            </w:del>
            <w:r>
              <w:rPr>
                <w:rFonts w:asciiTheme="majorBidi" w:hAnsiTheme="majorBidi" w:cstheme="majorBidi"/>
              </w:rPr>
              <w:t>pendant 24h</w:t>
            </w:r>
          </w:p>
          <w:p w:rsidR="00B0559B" w:rsidDel="009E6FD8" w:rsidRDefault="00B0559B" w:rsidP="00B0559B">
            <w:pPr>
              <w:rPr>
                <w:del w:id="604" w:author="Adel Khelil" w:date="2024-08-09T09:49:00Z"/>
                <w:rFonts w:asciiTheme="majorBidi" w:hAnsiTheme="majorBidi" w:cstheme="majorBidi"/>
              </w:rPr>
            </w:pPr>
          </w:p>
          <w:p w:rsidR="00B0559B" w:rsidRPr="00077D2C" w:rsidRDefault="00B0559B" w:rsidP="0085242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Réinjection si &gt; 4h</w:t>
            </w:r>
          </w:p>
        </w:tc>
      </w:tr>
      <w:tr w:rsidR="00D36CB2" w:rsidTr="0016166D">
        <w:trPr>
          <w:trHeight w:val="2225"/>
          <w:jc w:val="center"/>
        </w:trPr>
        <w:tc>
          <w:tcPr>
            <w:tcW w:w="4001" w:type="dxa"/>
            <w:vMerge/>
            <w:vAlign w:val="center"/>
          </w:tcPr>
          <w:p w:rsidR="00D36CB2" w:rsidRPr="00077D2C" w:rsidRDefault="00D36CB2" w:rsidP="00C21D8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074" w:type="dxa"/>
            <w:vAlign w:val="center"/>
          </w:tcPr>
          <w:p w:rsidR="00D36CB2" w:rsidRPr="00D36CB2" w:rsidRDefault="00D36CB2" w:rsidP="00CD73FC">
            <w:pPr>
              <w:rPr>
                <w:rFonts w:asciiTheme="majorBidi" w:hAnsiTheme="majorBidi" w:cstheme="majorBidi"/>
                <w:b/>
              </w:rPr>
            </w:pPr>
            <w:r w:rsidRPr="00D36CB2">
              <w:rPr>
                <w:rFonts w:asciiTheme="majorBidi" w:hAnsiTheme="majorBidi" w:cstheme="majorBidi"/>
                <w:b/>
              </w:rPr>
              <w:t xml:space="preserve">Allergie </w:t>
            </w:r>
          </w:p>
          <w:p w:rsidR="00D36CB2" w:rsidRDefault="00D36CB2" w:rsidP="00CD73F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Clindamycine </w:t>
            </w:r>
          </w:p>
          <w:p w:rsidR="00CD73FC" w:rsidRDefault="00CD73FC" w:rsidP="00CD73FC">
            <w:pPr>
              <w:rPr>
                <w:rFonts w:asciiTheme="majorBidi" w:hAnsiTheme="majorBidi" w:cstheme="majorBidi"/>
              </w:rPr>
            </w:pPr>
          </w:p>
          <w:p w:rsidR="00D36CB2" w:rsidRDefault="00CD73FC" w:rsidP="00CD73F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CD73FC" w:rsidRPr="00CD73FC" w:rsidDel="009E6FD8" w:rsidRDefault="00CD73FC" w:rsidP="00CD73FC">
            <w:pPr>
              <w:rPr>
                <w:del w:id="605" w:author="Adel Khelil" w:date="2024-08-09T09:49:00Z"/>
                <w:rFonts w:asciiTheme="majorBidi" w:hAnsiTheme="majorBidi" w:cstheme="majorBidi"/>
                <w:vertAlign w:val="subscript"/>
              </w:rPr>
            </w:pPr>
          </w:p>
          <w:p w:rsidR="00D36CB2" w:rsidRDefault="00D36CB2" w:rsidP="00CD73F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Gentamicine </w:t>
            </w:r>
          </w:p>
        </w:tc>
        <w:tc>
          <w:tcPr>
            <w:tcW w:w="2370" w:type="dxa"/>
            <w:vAlign w:val="center"/>
          </w:tcPr>
          <w:p w:rsidR="00D36CB2" w:rsidRDefault="00D36CB2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D36CB2" w:rsidRDefault="00A64FD9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  <w:r w:rsidR="00D36CB2">
              <w:rPr>
                <w:rFonts w:asciiTheme="majorBidi" w:hAnsiTheme="majorBidi" w:cstheme="majorBidi"/>
              </w:rPr>
              <w:t>00 mg</w:t>
            </w:r>
          </w:p>
          <w:p w:rsidR="00D36CB2" w:rsidRDefault="00D36CB2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D36CB2" w:rsidRDefault="00D36CB2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D36CB2" w:rsidDel="009E6FD8" w:rsidRDefault="00D36CB2" w:rsidP="00CD73FC">
            <w:pPr>
              <w:jc w:val="center"/>
              <w:rPr>
                <w:del w:id="606" w:author="Adel Khelil" w:date="2024-08-09T09:50:00Z"/>
                <w:rFonts w:asciiTheme="majorBidi" w:hAnsiTheme="majorBidi" w:cstheme="majorBidi"/>
              </w:rPr>
            </w:pPr>
          </w:p>
          <w:p w:rsidR="00D36CB2" w:rsidRPr="00077D2C" w:rsidRDefault="00897A33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D36CB2">
              <w:rPr>
                <w:rFonts w:asciiTheme="majorBidi" w:hAnsiTheme="majorBidi" w:cstheme="majorBidi"/>
              </w:rPr>
              <w:t>mg/kg/j</w:t>
            </w:r>
          </w:p>
        </w:tc>
        <w:tc>
          <w:tcPr>
            <w:tcW w:w="2372" w:type="dxa"/>
            <w:vAlign w:val="center"/>
          </w:tcPr>
          <w:p w:rsidR="007C2D31" w:rsidRDefault="00D36CB2" w:rsidP="007C2D31">
            <w:pPr>
              <w:jc w:val="both"/>
              <w:rPr>
                <w:del w:id="607" w:author="Adel Khelil" w:date="2024-08-09T09:50:00Z"/>
                <w:rFonts w:asciiTheme="majorBidi" w:hAnsiTheme="majorBidi" w:cstheme="majorBidi"/>
              </w:rPr>
              <w:pPrChange w:id="608" w:author="Adel Khelil" w:date="2024-08-09T09:50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Theme="majorBidi" w:hAnsiTheme="majorBidi" w:cstheme="majorBidi"/>
              </w:rPr>
              <w:t>Ré</w:t>
            </w:r>
            <w:del w:id="609" w:author="Adel Khelil" w:date="2024-08-09T09:49:00Z">
              <w:r w:rsidDel="009E6FD8">
                <w:rPr>
                  <w:rFonts w:asciiTheme="majorBidi" w:hAnsiTheme="majorBidi" w:cstheme="majorBidi"/>
                </w:rPr>
                <w:delText xml:space="preserve"> –</w:delText>
              </w:r>
            </w:del>
            <w:r>
              <w:rPr>
                <w:rFonts w:asciiTheme="majorBidi" w:hAnsiTheme="majorBidi" w:cstheme="majorBidi"/>
              </w:rPr>
              <w:t>injection de</w:t>
            </w:r>
          </w:p>
          <w:p w:rsidR="007C2D31" w:rsidRDefault="00D36CB2" w:rsidP="007C2D31">
            <w:pPr>
              <w:jc w:val="both"/>
              <w:rPr>
                <w:rFonts w:asciiTheme="majorBidi" w:hAnsiTheme="majorBidi" w:cstheme="majorBidi"/>
              </w:rPr>
              <w:pPrChange w:id="610" w:author="Adel Khelil" w:date="2024-08-09T09:50:00Z">
                <w:pPr>
                  <w:spacing w:after="200" w:line="276" w:lineRule="auto"/>
                  <w:jc w:val="center"/>
                </w:pPr>
              </w:pPrChange>
            </w:pPr>
            <w:r>
              <w:rPr>
                <w:rFonts w:asciiTheme="majorBidi" w:hAnsiTheme="majorBidi" w:cstheme="majorBidi"/>
              </w:rPr>
              <w:t>600 mg si durée &gt; 4h puis 600 mg /6h pendant 24h</w:t>
            </w:r>
          </w:p>
          <w:p w:rsidR="00D36CB2" w:rsidRDefault="00D36CB2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D36CB2" w:rsidRPr="007A5DC4" w:rsidRDefault="00D36CB2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5C6578" w:rsidTr="00852423">
        <w:trPr>
          <w:trHeight w:val="733"/>
          <w:jc w:val="center"/>
        </w:trPr>
        <w:tc>
          <w:tcPr>
            <w:tcW w:w="4001" w:type="dxa"/>
            <w:vAlign w:val="center"/>
          </w:tcPr>
          <w:p w:rsidR="005C6578" w:rsidRDefault="005C6578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Chirurgie alvéolaire </w:t>
            </w:r>
          </w:p>
        </w:tc>
        <w:tc>
          <w:tcPr>
            <w:tcW w:w="6816" w:type="dxa"/>
            <w:gridSpan w:val="3"/>
            <w:vAlign w:val="center"/>
          </w:tcPr>
          <w:p w:rsidR="005C6578" w:rsidRPr="00077D2C" w:rsidRDefault="005C6578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Prévention de l’endocardite </w:t>
            </w:r>
            <w:r w:rsidRPr="00983696">
              <w:rPr>
                <w:rFonts w:asciiTheme="majorBidi" w:hAnsiTheme="majorBidi" w:cstheme="majorBidi"/>
                <w:i/>
              </w:rPr>
              <w:t xml:space="preserve">(voir </w:t>
            </w:r>
            <w:r>
              <w:rPr>
                <w:rFonts w:asciiTheme="majorBidi" w:hAnsiTheme="majorBidi" w:cstheme="majorBidi"/>
                <w:i/>
              </w:rPr>
              <w:t xml:space="preserve">tableau </w:t>
            </w:r>
            <w:r w:rsidRPr="00983696">
              <w:rPr>
                <w:rFonts w:asciiTheme="majorBidi" w:hAnsiTheme="majorBidi" w:cstheme="majorBidi"/>
                <w:i/>
              </w:rPr>
              <w:t xml:space="preserve"> prophylaxie de l’endocardite)</w:t>
            </w:r>
          </w:p>
        </w:tc>
      </w:tr>
      <w:tr w:rsidR="00CD73FC" w:rsidTr="00852423">
        <w:trPr>
          <w:trHeight w:val="366"/>
          <w:jc w:val="center"/>
        </w:trPr>
        <w:tc>
          <w:tcPr>
            <w:tcW w:w="4001" w:type="dxa"/>
            <w:shd w:val="clear" w:color="auto" w:fill="D9D9D9" w:themeFill="background1" w:themeFillShade="D9"/>
            <w:vAlign w:val="center"/>
          </w:tcPr>
          <w:p w:rsidR="00CD73FC" w:rsidRDefault="00CD73FC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Chirurgie des glandes salivaires</w:t>
            </w:r>
          </w:p>
        </w:tc>
        <w:tc>
          <w:tcPr>
            <w:tcW w:w="681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D73FC" w:rsidRDefault="00CD73FC" w:rsidP="00CD73FC">
            <w:pPr>
              <w:jc w:val="center"/>
              <w:rPr>
                <w:rFonts w:asciiTheme="majorBidi" w:hAnsiTheme="majorBidi" w:cstheme="majorBidi"/>
              </w:rPr>
            </w:pPr>
          </w:p>
          <w:p w:rsidR="00CD73FC" w:rsidDel="009E6FD8" w:rsidRDefault="00CD73FC" w:rsidP="00CD73FC">
            <w:pPr>
              <w:jc w:val="center"/>
              <w:rPr>
                <w:del w:id="611" w:author="Adel Khelil" w:date="2024-08-09T09:51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 d’ABP</w:t>
            </w:r>
          </w:p>
          <w:p w:rsidR="00CD73FC" w:rsidRDefault="00CD73F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CD73FC" w:rsidTr="00852423">
        <w:trPr>
          <w:trHeight w:val="366"/>
          <w:jc w:val="center"/>
        </w:trPr>
        <w:tc>
          <w:tcPr>
            <w:tcW w:w="4001" w:type="dxa"/>
            <w:shd w:val="clear" w:color="auto" w:fill="D9D9D9" w:themeFill="background1" w:themeFillShade="D9"/>
            <w:vAlign w:val="center"/>
          </w:tcPr>
          <w:p w:rsidR="00CD73FC" w:rsidRDefault="00CD73FC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Cervicotomie</w:t>
            </w:r>
          </w:p>
        </w:tc>
        <w:tc>
          <w:tcPr>
            <w:tcW w:w="6816" w:type="dxa"/>
            <w:gridSpan w:val="3"/>
            <w:vMerge/>
            <w:shd w:val="clear" w:color="auto" w:fill="D9D9D9" w:themeFill="background1" w:themeFillShade="D9"/>
            <w:vAlign w:val="center"/>
          </w:tcPr>
          <w:p w:rsidR="00CD73FC" w:rsidRDefault="00CD73FC" w:rsidP="00CD73F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CD73FC" w:rsidTr="00852423">
        <w:trPr>
          <w:trHeight w:val="341"/>
          <w:jc w:val="center"/>
        </w:trPr>
        <w:tc>
          <w:tcPr>
            <w:tcW w:w="4001" w:type="dxa"/>
            <w:shd w:val="clear" w:color="auto" w:fill="D9D9D9" w:themeFill="background1" w:themeFillShade="D9"/>
            <w:vAlign w:val="center"/>
          </w:tcPr>
          <w:p w:rsidR="00CD73FC" w:rsidRDefault="00CD73FC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Curage ganglionnaire</w:t>
            </w:r>
          </w:p>
        </w:tc>
        <w:tc>
          <w:tcPr>
            <w:tcW w:w="6816" w:type="dxa"/>
            <w:gridSpan w:val="3"/>
            <w:vMerge/>
            <w:shd w:val="clear" w:color="auto" w:fill="D9D9D9" w:themeFill="background1" w:themeFillShade="D9"/>
            <w:vAlign w:val="center"/>
          </w:tcPr>
          <w:p w:rsidR="00CD73FC" w:rsidRDefault="00CD73FC" w:rsidP="00CD73F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CD73FC" w:rsidTr="00852423">
        <w:trPr>
          <w:trHeight w:val="366"/>
          <w:jc w:val="center"/>
        </w:trPr>
        <w:tc>
          <w:tcPr>
            <w:tcW w:w="4001" w:type="dxa"/>
            <w:shd w:val="clear" w:color="auto" w:fill="D9D9D9" w:themeFill="background1" w:themeFillShade="D9"/>
            <w:vAlign w:val="center"/>
          </w:tcPr>
          <w:p w:rsidR="00CD73FC" w:rsidRDefault="00CD73FC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Chirurgie vélopalatine</w:t>
            </w:r>
          </w:p>
        </w:tc>
        <w:tc>
          <w:tcPr>
            <w:tcW w:w="6816" w:type="dxa"/>
            <w:gridSpan w:val="3"/>
            <w:vMerge/>
            <w:shd w:val="clear" w:color="auto" w:fill="D9D9D9" w:themeFill="background1" w:themeFillShade="D9"/>
            <w:vAlign w:val="center"/>
          </w:tcPr>
          <w:p w:rsidR="00CD73FC" w:rsidRDefault="00CD73FC" w:rsidP="00CD73F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3131C5" w:rsidTr="00852423">
        <w:trPr>
          <w:trHeight w:val="709"/>
          <w:jc w:val="center"/>
        </w:trPr>
        <w:tc>
          <w:tcPr>
            <w:tcW w:w="4001" w:type="dxa"/>
            <w:vAlign w:val="center"/>
          </w:tcPr>
          <w:p w:rsidR="003131C5" w:rsidRDefault="003131C5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Extraction dentaire en milieu non septique</w:t>
            </w:r>
          </w:p>
        </w:tc>
        <w:tc>
          <w:tcPr>
            <w:tcW w:w="6816" w:type="dxa"/>
            <w:gridSpan w:val="3"/>
            <w:vAlign w:val="center"/>
          </w:tcPr>
          <w:p w:rsidR="003131C5" w:rsidRDefault="003131C5" w:rsidP="00CD73F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Prévention de l’endocardite </w:t>
            </w:r>
            <w:r w:rsidRPr="00983696">
              <w:rPr>
                <w:rFonts w:asciiTheme="majorBidi" w:hAnsiTheme="majorBidi" w:cstheme="majorBidi"/>
                <w:i/>
              </w:rPr>
              <w:t xml:space="preserve">(voir </w:t>
            </w:r>
            <w:r>
              <w:rPr>
                <w:rFonts w:asciiTheme="majorBidi" w:hAnsiTheme="majorBidi" w:cstheme="majorBidi"/>
                <w:i/>
              </w:rPr>
              <w:t xml:space="preserve">tableau </w:t>
            </w:r>
            <w:r w:rsidRPr="00983696">
              <w:rPr>
                <w:rFonts w:asciiTheme="majorBidi" w:hAnsiTheme="majorBidi" w:cstheme="majorBidi"/>
                <w:i/>
              </w:rPr>
              <w:t xml:space="preserve"> prophylaxie de l’endocardite)</w:t>
            </w:r>
          </w:p>
        </w:tc>
      </w:tr>
    </w:tbl>
    <w:p w:rsidR="006E3A07" w:rsidRDefault="006E3A07" w:rsidP="006E3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41947" w:rsidRDefault="0014194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:rsidR="003677C7" w:rsidRPr="003677C7" w:rsidRDefault="007C2D31" w:rsidP="006E3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C2D31">
        <w:rPr>
          <w:noProof/>
        </w:rPr>
        <w:lastRenderedPageBreak/>
        <w:pict>
          <v:shape id="Text Box 15" o:spid="_x0000_s1035" type="#_x0000_t202" style="position:absolute;left:0;text-align:left;margin-left:0;margin-top:0;width:307.4pt;height:25.6pt;z-index:251678720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">
            <v:path arrowok="t"/>
            <v:textbox>
              <w:txbxContent>
                <w:p w:rsidR="00E83389" w:rsidRDefault="00E83389" w:rsidP="00CD73F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chirurgie digestive</w:t>
                  </w:r>
                </w:p>
                <w:p w:rsidR="00E83389" w:rsidRDefault="00E83389"/>
              </w:txbxContent>
            </v:textbox>
          </v:shape>
        </w:pict>
      </w:r>
    </w:p>
    <w:p w:rsidR="00CD73FC" w:rsidRDefault="00CD73FC" w:rsidP="00A53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CD73FC" w:rsidRPr="0054479F" w:rsidRDefault="00CD73FC" w:rsidP="00A53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"/>
          <w:szCs w:val="6"/>
        </w:rPr>
      </w:pPr>
    </w:p>
    <w:p w:rsidR="0058053F" w:rsidRDefault="0058053F" w:rsidP="00A53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58053F" w:rsidDel="009E6FD8" w:rsidRDefault="0058053F" w:rsidP="00A53AA4">
      <w:pPr>
        <w:autoSpaceDE w:val="0"/>
        <w:autoSpaceDN w:val="0"/>
        <w:adjustRightInd w:val="0"/>
        <w:spacing w:after="0" w:line="240" w:lineRule="auto"/>
        <w:jc w:val="both"/>
        <w:rPr>
          <w:del w:id="612" w:author="Adel Khelil" w:date="2024-08-09T09:51:00Z"/>
          <w:rFonts w:ascii="Times New Roman" w:hAnsi="Times New Roman" w:cs="Times New Roman"/>
          <w:color w:val="000000"/>
          <w:sz w:val="24"/>
          <w:szCs w:val="24"/>
        </w:rPr>
      </w:pPr>
    </w:p>
    <w:p w:rsidR="00CD73FC" w:rsidRPr="0054479F" w:rsidRDefault="00CD73FC" w:rsidP="00A53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6"/>
          <w:szCs w:val="15"/>
        </w:rPr>
      </w:pPr>
    </w:p>
    <w:tbl>
      <w:tblPr>
        <w:tblStyle w:val="Grilledutableau"/>
        <w:tblW w:w="10870" w:type="dxa"/>
        <w:jc w:val="center"/>
        <w:tblLook w:val="04A0"/>
        <w:tblPrChange w:id="613" w:author="Adel Khelil" w:date="2024-08-09T10:00:00Z">
          <w:tblPr>
            <w:tblStyle w:val="Grilledutableau"/>
            <w:tblW w:w="10870" w:type="dxa"/>
            <w:jc w:val="center"/>
            <w:tblLook w:val="04A0"/>
          </w:tblPr>
        </w:tblPrChange>
      </w:tblPr>
      <w:tblGrid>
        <w:gridCol w:w="3830"/>
        <w:gridCol w:w="2575"/>
        <w:gridCol w:w="1637"/>
        <w:gridCol w:w="2828"/>
        <w:tblGridChange w:id="614">
          <w:tblGrid>
            <w:gridCol w:w="4074"/>
            <w:gridCol w:w="1902"/>
            <w:gridCol w:w="1760"/>
            <w:gridCol w:w="3134"/>
          </w:tblGrid>
        </w:tblGridChange>
      </w:tblGrid>
      <w:tr w:rsidR="00D36CB2" w:rsidRPr="00AD6CB2" w:rsidTr="00E83389">
        <w:trPr>
          <w:trHeight w:val="67"/>
          <w:jc w:val="center"/>
          <w:trPrChange w:id="615" w:author="Adel Khelil" w:date="2024-08-09T10:00:00Z">
            <w:trPr>
              <w:trHeight w:val="67"/>
              <w:jc w:val="center"/>
            </w:trPr>
          </w:trPrChange>
        </w:trPr>
        <w:tc>
          <w:tcPr>
            <w:tcW w:w="4248" w:type="dxa"/>
            <w:vAlign w:val="center"/>
            <w:tcPrChange w:id="616" w:author="Adel Khelil" w:date="2024-08-09T10:00:00Z">
              <w:tcPr>
                <w:tcW w:w="4074" w:type="dxa"/>
                <w:vAlign w:val="center"/>
              </w:tcPr>
            </w:tcPrChange>
          </w:tcPr>
          <w:p w:rsidR="00D36CB2" w:rsidRPr="00AD6CB2" w:rsidRDefault="00D36CB2" w:rsidP="00A53AA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6CB2">
              <w:rPr>
                <w:rFonts w:ascii="Times New Roman" w:hAnsi="Times New Roman" w:cs="Times New Roman"/>
                <w:b/>
                <w:bCs/>
              </w:rPr>
              <w:t>Acte chirurgical</w:t>
            </w:r>
          </w:p>
        </w:tc>
        <w:tc>
          <w:tcPr>
            <w:tcW w:w="1728" w:type="dxa"/>
            <w:vAlign w:val="center"/>
            <w:tcPrChange w:id="617" w:author="Adel Khelil" w:date="2024-08-09T10:00:00Z">
              <w:tcPr>
                <w:tcW w:w="1902" w:type="dxa"/>
                <w:vAlign w:val="center"/>
              </w:tcPr>
            </w:tcPrChange>
          </w:tcPr>
          <w:p w:rsidR="00D36CB2" w:rsidRPr="00AD6CB2" w:rsidRDefault="00C271C2" w:rsidP="00A53AA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Molécule</w:t>
            </w:r>
          </w:p>
        </w:tc>
        <w:tc>
          <w:tcPr>
            <w:tcW w:w="1760" w:type="dxa"/>
            <w:vAlign w:val="center"/>
            <w:tcPrChange w:id="618" w:author="Adel Khelil" w:date="2024-08-09T10:00:00Z">
              <w:tcPr>
                <w:tcW w:w="1760" w:type="dxa"/>
                <w:vAlign w:val="center"/>
              </w:tcPr>
            </w:tcPrChange>
          </w:tcPr>
          <w:p w:rsidR="00D36CB2" w:rsidRPr="00AD6CB2" w:rsidRDefault="00D36CB2" w:rsidP="00A53AA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6CB2">
              <w:rPr>
                <w:rFonts w:ascii="Times New Roman" w:hAnsi="Times New Roman" w:cs="Times New Roman"/>
                <w:b/>
                <w:bCs/>
              </w:rPr>
              <w:t>Dose initiale</w:t>
            </w:r>
          </w:p>
        </w:tc>
        <w:tc>
          <w:tcPr>
            <w:tcW w:w="3134" w:type="dxa"/>
            <w:vAlign w:val="center"/>
            <w:tcPrChange w:id="619" w:author="Adel Khelil" w:date="2024-08-09T10:00:00Z">
              <w:tcPr>
                <w:tcW w:w="3134" w:type="dxa"/>
                <w:vAlign w:val="center"/>
              </w:tcPr>
            </w:tcPrChange>
          </w:tcPr>
          <w:p w:rsidR="00D36CB2" w:rsidRPr="00AD6CB2" w:rsidRDefault="00D36CB2" w:rsidP="00A53AA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6CB2">
              <w:rPr>
                <w:rFonts w:ascii="Times New Roman" w:hAnsi="Times New Roman" w:cs="Times New Roman"/>
                <w:b/>
                <w:bCs/>
              </w:rPr>
              <w:t>Posologie et durée</w:t>
            </w:r>
          </w:p>
        </w:tc>
      </w:tr>
      <w:tr w:rsidR="004A7987" w:rsidRPr="00AD6CB2" w:rsidTr="00E83389">
        <w:trPr>
          <w:trHeight w:val="1254"/>
          <w:jc w:val="center"/>
          <w:trPrChange w:id="620" w:author="Adel Khelil" w:date="2024-08-09T10:00:00Z">
            <w:trPr>
              <w:trHeight w:val="1254"/>
              <w:jc w:val="center"/>
            </w:trPr>
          </w:trPrChange>
        </w:trPr>
        <w:tc>
          <w:tcPr>
            <w:tcW w:w="4248" w:type="dxa"/>
            <w:vMerge w:val="restart"/>
            <w:vAlign w:val="center"/>
            <w:tcPrChange w:id="621" w:author="Adel Khelil" w:date="2024-08-09T10:00:00Z">
              <w:tcPr>
                <w:tcW w:w="4074" w:type="dxa"/>
                <w:vMerge w:val="restart"/>
                <w:vAlign w:val="center"/>
              </w:tcPr>
            </w:tcPrChange>
          </w:tcPr>
          <w:p w:rsidR="004A7987" w:rsidRPr="00AD6CB2" w:rsidRDefault="00CD73FC" w:rsidP="00C21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A7987" w:rsidRPr="00AD6CB2">
              <w:rPr>
                <w:rFonts w:ascii="Times New Roman" w:hAnsi="Times New Roman" w:cs="Times New Roman"/>
              </w:rPr>
              <w:t>Chirurgie œsophagienne (sans plastie colique)</w:t>
            </w:r>
          </w:p>
          <w:p w:rsidR="004A7987" w:rsidRPr="00AD6CB2" w:rsidRDefault="00CD73FC" w:rsidP="00C21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A7987" w:rsidRPr="00AD6CB2">
              <w:rPr>
                <w:rFonts w:ascii="Times New Roman" w:hAnsi="Times New Roman" w:cs="Times New Roman"/>
              </w:rPr>
              <w:t>Chirurgie gastroduodénale (y compris gastrostomie endoscopique)</w:t>
            </w:r>
          </w:p>
          <w:p w:rsidR="004A7987" w:rsidRPr="00AD6CB2" w:rsidRDefault="00CD73FC" w:rsidP="00C21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A7987" w:rsidRPr="00AD6CB2">
              <w:rPr>
                <w:rFonts w:ascii="Times New Roman" w:hAnsi="Times New Roman" w:cs="Times New Roman"/>
              </w:rPr>
              <w:t xml:space="preserve">Chirurgie pancréatique </w:t>
            </w:r>
          </w:p>
          <w:p w:rsidR="00955DBC" w:rsidRDefault="00CD73FC" w:rsidP="00C21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A7987" w:rsidRPr="00AD6CB2">
              <w:rPr>
                <w:rFonts w:ascii="Times New Roman" w:hAnsi="Times New Roman" w:cs="Times New Roman"/>
              </w:rPr>
              <w:t>Chirurgie hépatique</w:t>
            </w:r>
          </w:p>
          <w:p w:rsidR="004A7987" w:rsidRPr="00AD6CB2" w:rsidRDefault="004A7987" w:rsidP="00C21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  <w:tcPrChange w:id="622" w:author="Adel Khelil" w:date="2024-08-09T10:00:00Z">
              <w:tcPr>
                <w:tcW w:w="1902" w:type="dxa"/>
                <w:vAlign w:val="center"/>
              </w:tcPr>
            </w:tcPrChange>
          </w:tcPr>
          <w:p w:rsidR="004A7987" w:rsidRPr="00C271C2" w:rsidRDefault="004A7987" w:rsidP="00CD73FC">
            <w:pPr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Céfazoline</w:t>
            </w:r>
          </w:p>
          <w:p w:rsidR="004A7987" w:rsidRPr="00C271C2" w:rsidDel="009E6FD8" w:rsidRDefault="004A7987" w:rsidP="00CD73FC">
            <w:pPr>
              <w:rPr>
                <w:del w:id="623" w:author="Adel Khelil" w:date="2024-08-09T09:52:00Z"/>
                <w:rFonts w:ascii="Times New Roman" w:hAnsi="Times New Roman" w:cs="Times New Roman"/>
              </w:rPr>
            </w:pPr>
          </w:p>
          <w:p w:rsidR="004A7987" w:rsidRPr="00C271C2" w:rsidRDefault="004A7987" w:rsidP="00CD73FC">
            <w:pPr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Ou</w:t>
            </w:r>
          </w:p>
          <w:p w:rsidR="004A7987" w:rsidRPr="00C271C2" w:rsidRDefault="00FF2341" w:rsidP="00CD73FC">
            <w:pPr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Céfuroxime</w:t>
            </w:r>
          </w:p>
        </w:tc>
        <w:tc>
          <w:tcPr>
            <w:tcW w:w="1760" w:type="dxa"/>
            <w:vAlign w:val="center"/>
            <w:tcPrChange w:id="624" w:author="Adel Khelil" w:date="2024-08-09T10:00:00Z">
              <w:tcPr>
                <w:tcW w:w="1760" w:type="dxa"/>
                <w:vAlign w:val="center"/>
              </w:tcPr>
            </w:tcPrChange>
          </w:tcPr>
          <w:p w:rsidR="004A7987" w:rsidRPr="00C271C2" w:rsidRDefault="004A7987" w:rsidP="00CD73FC">
            <w:pPr>
              <w:jc w:val="center"/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2g IV lente</w:t>
            </w:r>
          </w:p>
          <w:p w:rsidR="004A7987" w:rsidRPr="00C271C2" w:rsidDel="009E6FD8" w:rsidRDefault="004A7987" w:rsidP="00CD73FC">
            <w:pPr>
              <w:jc w:val="center"/>
              <w:rPr>
                <w:del w:id="625" w:author="Adel Khelil" w:date="2024-08-09T09:52:00Z"/>
                <w:rFonts w:ascii="Times New Roman" w:hAnsi="Times New Roman" w:cs="Times New Roman"/>
              </w:rPr>
            </w:pPr>
          </w:p>
          <w:p w:rsidR="004A7987" w:rsidRPr="00C271C2" w:rsidRDefault="004A7987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4A7987" w:rsidRPr="00C271C2" w:rsidRDefault="004A7987" w:rsidP="00CD73FC">
            <w:pPr>
              <w:jc w:val="center"/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1,5 g IV lente</w:t>
            </w:r>
          </w:p>
        </w:tc>
        <w:tc>
          <w:tcPr>
            <w:tcW w:w="3134" w:type="dxa"/>
            <w:vAlign w:val="center"/>
            <w:tcPrChange w:id="626" w:author="Adel Khelil" w:date="2024-08-09T10:00:00Z">
              <w:tcPr>
                <w:tcW w:w="3134" w:type="dxa"/>
                <w:vAlign w:val="center"/>
              </w:tcPr>
            </w:tcPrChange>
          </w:tcPr>
          <w:p w:rsidR="009E6FD8" w:rsidRDefault="004A7987" w:rsidP="00CD73FC">
            <w:pPr>
              <w:jc w:val="center"/>
              <w:rPr>
                <w:ins w:id="627" w:author="Adel Khelil" w:date="2024-08-09T09:52:00Z"/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 xml:space="preserve">Dose unique </w:t>
            </w:r>
          </w:p>
          <w:p w:rsidR="004A7987" w:rsidRPr="00C271C2" w:rsidRDefault="004A7987" w:rsidP="00CD73FC">
            <w:pPr>
              <w:jc w:val="center"/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(si durée&gt;4h</w:t>
            </w:r>
            <w:r w:rsidR="00CD73FC" w:rsidRPr="00C271C2">
              <w:rPr>
                <w:rFonts w:ascii="Times New Roman" w:hAnsi="Times New Roman" w:cs="Times New Roman"/>
              </w:rPr>
              <w:t>,</w:t>
            </w:r>
            <w:r w:rsidRPr="00C271C2">
              <w:rPr>
                <w:rFonts w:ascii="Times New Roman" w:hAnsi="Times New Roman" w:cs="Times New Roman"/>
              </w:rPr>
              <w:t xml:space="preserve"> réinjecter 1g</w:t>
            </w:r>
            <w:r w:rsidR="00CD73FC" w:rsidRPr="00C271C2">
              <w:rPr>
                <w:rFonts w:ascii="Times New Roman" w:hAnsi="Times New Roman" w:cs="Times New Roman"/>
              </w:rPr>
              <w:t>)</w:t>
            </w:r>
          </w:p>
          <w:p w:rsidR="004A7987" w:rsidRPr="00C271C2" w:rsidRDefault="004A7987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9E6FD8" w:rsidRDefault="004A7987" w:rsidP="00CD73FC">
            <w:pPr>
              <w:jc w:val="center"/>
              <w:rPr>
                <w:ins w:id="628" w:author="Adel Khelil" w:date="2024-08-09T09:52:00Z"/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Dose unique</w:t>
            </w:r>
          </w:p>
          <w:p w:rsidR="004A7987" w:rsidRPr="00C271C2" w:rsidRDefault="004A7987" w:rsidP="00CD73FC">
            <w:pPr>
              <w:jc w:val="center"/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(si durée &gt;2h, réinjecter 0.75g</w:t>
            </w:r>
            <w:r w:rsidR="00FB7072" w:rsidRPr="00C271C2">
              <w:rPr>
                <w:rFonts w:ascii="Times New Roman" w:hAnsi="Times New Roman" w:cs="Times New Roman"/>
              </w:rPr>
              <w:t>)</w:t>
            </w:r>
          </w:p>
        </w:tc>
      </w:tr>
      <w:tr w:rsidR="004A7987" w:rsidRPr="00AD6CB2" w:rsidTr="00E83389">
        <w:trPr>
          <w:trHeight w:val="1180"/>
          <w:jc w:val="center"/>
          <w:trPrChange w:id="629" w:author="Adel Khelil" w:date="2024-08-09T10:00:00Z">
            <w:trPr>
              <w:trHeight w:val="1180"/>
              <w:jc w:val="center"/>
            </w:trPr>
          </w:trPrChange>
        </w:trPr>
        <w:tc>
          <w:tcPr>
            <w:tcW w:w="4248" w:type="dxa"/>
            <w:vMerge/>
            <w:vAlign w:val="center"/>
            <w:tcPrChange w:id="630" w:author="Adel Khelil" w:date="2024-08-09T10:00:00Z">
              <w:tcPr>
                <w:tcW w:w="4074" w:type="dxa"/>
                <w:vMerge/>
                <w:vAlign w:val="center"/>
              </w:tcPr>
            </w:tcPrChange>
          </w:tcPr>
          <w:p w:rsidR="004A7987" w:rsidRPr="00AD6CB2" w:rsidRDefault="004A7987" w:rsidP="00C21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  <w:tcPrChange w:id="631" w:author="Adel Khelil" w:date="2024-08-09T10:00:00Z">
              <w:tcPr>
                <w:tcW w:w="1902" w:type="dxa"/>
                <w:vAlign w:val="center"/>
              </w:tcPr>
            </w:tcPrChange>
          </w:tcPr>
          <w:p w:rsidR="004A7987" w:rsidRPr="00AD6CB2" w:rsidRDefault="004A7987" w:rsidP="00CD73FC">
            <w:pPr>
              <w:rPr>
                <w:rFonts w:ascii="Times New Roman" w:hAnsi="Times New Roman" w:cs="Times New Roman"/>
                <w:b/>
              </w:rPr>
            </w:pPr>
            <w:r w:rsidRPr="00AD6CB2">
              <w:rPr>
                <w:rFonts w:ascii="Times New Roman" w:hAnsi="Times New Roman" w:cs="Times New Roman"/>
                <w:b/>
              </w:rPr>
              <w:t>Allergie</w:t>
            </w:r>
          </w:p>
          <w:p w:rsidR="004A7987" w:rsidRPr="00AD6CB2" w:rsidRDefault="004A7987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Clindamycine</w:t>
            </w:r>
          </w:p>
          <w:p w:rsidR="004A7987" w:rsidRPr="00AD6CB2" w:rsidRDefault="00FF2341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+</w:t>
            </w:r>
          </w:p>
          <w:p w:rsidR="004A7987" w:rsidRPr="00AD6CB2" w:rsidRDefault="004A7987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Gentamicine</w:t>
            </w:r>
          </w:p>
        </w:tc>
        <w:tc>
          <w:tcPr>
            <w:tcW w:w="1760" w:type="dxa"/>
            <w:vAlign w:val="center"/>
            <w:tcPrChange w:id="632" w:author="Adel Khelil" w:date="2024-08-09T10:00:00Z">
              <w:tcPr>
                <w:tcW w:w="1760" w:type="dxa"/>
                <w:vAlign w:val="center"/>
              </w:tcPr>
            </w:tcPrChange>
          </w:tcPr>
          <w:p w:rsidR="004A7987" w:rsidRPr="00AD6CB2" w:rsidRDefault="004A7987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4A7987" w:rsidRPr="00AD6CB2" w:rsidRDefault="00A64FD9" w:rsidP="00CD73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4A7987" w:rsidRPr="00AD6CB2">
              <w:rPr>
                <w:rFonts w:ascii="Times New Roman" w:hAnsi="Times New Roman" w:cs="Times New Roman"/>
              </w:rPr>
              <w:t>00 mg</w:t>
            </w:r>
          </w:p>
          <w:p w:rsidR="004A7987" w:rsidRPr="00AD6CB2" w:rsidRDefault="004A7987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4A7987" w:rsidRPr="00AD6CB2" w:rsidRDefault="00897A33" w:rsidP="00CD73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4A7987" w:rsidRPr="00AD6CB2">
              <w:rPr>
                <w:rFonts w:ascii="Times New Roman" w:hAnsi="Times New Roman" w:cs="Times New Roman"/>
              </w:rPr>
              <w:t>mg/kg/j</w:t>
            </w:r>
          </w:p>
        </w:tc>
        <w:tc>
          <w:tcPr>
            <w:tcW w:w="3134" w:type="dxa"/>
            <w:vAlign w:val="center"/>
            <w:tcPrChange w:id="633" w:author="Adel Khelil" w:date="2024-08-09T10:00:00Z">
              <w:tcPr>
                <w:tcW w:w="3134" w:type="dxa"/>
                <w:vAlign w:val="center"/>
              </w:tcPr>
            </w:tcPrChange>
          </w:tcPr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9E6FD8" w:rsidRDefault="004A7987" w:rsidP="00CD73FC">
            <w:pPr>
              <w:jc w:val="center"/>
              <w:rPr>
                <w:ins w:id="634" w:author="Adel Khelil" w:date="2024-08-09T09:52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  <w:p w:rsidR="004A7987" w:rsidRPr="00AD6CB2" w:rsidRDefault="00CD73FC" w:rsidP="00CD73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(si duré</w:t>
            </w:r>
            <w:ins w:id="635" w:author="Adel Khelil" w:date="2024-08-09T09:53:00Z">
              <w:r w:rsidR="009E6FD8">
                <w:rPr>
                  <w:rFonts w:ascii="Times New Roman" w:hAnsi="Times New Roman" w:cs="Times New Roman"/>
                </w:rPr>
                <w:t>e</w:t>
              </w:r>
            </w:ins>
            <w:del w:id="636" w:author="Adel Khelil" w:date="2024-08-09T09:53:00Z">
              <w:r w:rsidDel="009E6FD8">
                <w:rPr>
                  <w:rFonts w:ascii="Times New Roman" w:hAnsi="Times New Roman" w:cs="Times New Roman"/>
                </w:rPr>
                <w:delText>e</w:delText>
              </w:r>
            </w:del>
            <w:r w:rsidR="004A7987" w:rsidRPr="00AD6CB2">
              <w:rPr>
                <w:rFonts w:ascii="Times New Roman" w:hAnsi="Times New Roman" w:cs="Times New Roman"/>
              </w:rPr>
              <w:t>&gt;4h réinjecter 600 mg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4A7987" w:rsidRPr="00AD6CB2" w:rsidRDefault="004A7987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</w:tc>
      </w:tr>
      <w:tr w:rsidR="00D36CB2" w:rsidRPr="00AD6CB2" w:rsidTr="00E83389">
        <w:trPr>
          <w:trHeight w:val="496"/>
          <w:jc w:val="center"/>
          <w:trPrChange w:id="637" w:author="Adel Khelil" w:date="2024-08-09T10:00:00Z">
            <w:trPr>
              <w:trHeight w:val="496"/>
              <w:jc w:val="center"/>
            </w:trPr>
          </w:trPrChange>
        </w:trPr>
        <w:tc>
          <w:tcPr>
            <w:tcW w:w="4248" w:type="dxa"/>
            <w:vMerge w:val="restart"/>
            <w:vAlign w:val="center"/>
            <w:tcPrChange w:id="638" w:author="Adel Khelil" w:date="2024-08-09T10:00:00Z">
              <w:tcPr>
                <w:tcW w:w="4074" w:type="dxa"/>
                <w:vMerge w:val="restart"/>
                <w:vAlign w:val="center"/>
              </w:tcPr>
            </w:tcPrChange>
          </w:tcPr>
          <w:p w:rsidR="00D36CB2" w:rsidRDefault="00955DBC" w:rsidP="00C21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36CB2" w:rsidRPr="00AD6CB2">
              <w:rPr>
                <w:rFonts w:ascii="Times New Roman" w:hAnsi="Times New Roman" w:cs="Times New Roman"/>
              </w:rPr>
              <w:t xml:space="preserve">Chirurgie des voies biliaires </w:t>
            </w:r>
          </w:p>
          <w:p w:rsidR="00955DBC" w:rsidRDefault="00955DBC" w:rsidP="00C21D8A">
            <w:pPr>
              <w:rPr>
                <w:rFonts w:ascii="Times New Roman" w:hAnsi="Times New Roman" w:cs="Times New Roman"/>
              </w:rPr>
            </w:pPr>
          </w:p>
          <w:p w:rsidR="00955DBC" w:rsidRPr="00AD6CB2" w:rsidRDefault="00955DBC" w:rsidP="00C21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-TRANSPLANTATION HÉPATIQUE</w:t>
            </w:r>
            <w:r w:rsidR="00216290"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1728" w:type="dxa"/>
            <w:vAlign w:val="center"/>
            <w:tcPrChange w:id="639" w:author="Adel Khelil" w:date="2024-08-09T10:00:00Z">
              <w:tcPr>
                <w:tcW w:w="1902" w:type="dxa"/>
                <w:vAlign w:val="center"/>
              </w:tcPr>
            </w:tcPrChange>
          </w:tcPr>
          <w:p w:rsidR="00D36CB2" w:rsidRPr="00AD6CB2" w:rsidDel="00E83389" w:rsidRDefault="00D36CB2" w:rsidP="00CD73FC">
            <w:pPr>
              <w:rPr>
                <w:del w:id="640" w:author="Adel Khelil" w:date="2024-08-09T09:53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Céfazoline</w:t>
            </w:r>
          </w:p>
          <w:p w:rsidR="00D36CB2" w:rsidRPr="00AD6CB2" w:rsidRDefault="00D36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Align w:val="center"/>
            <w:tcPrChange w:id="641" w:author="Adel Khelil" w:date="2024-08-09T10:00:00Z">
              <w:tcPr>
                <w:tcW w:w="1760" w:type="dxa"/>
                <w:vAlign w:val="center"/>
              </w:tcPr>
            </w:tcPrChange>
          </w:tcPr>
          <w:p w:rsidR="00D36CB2" w:rsidRPr="00AD6CB2" w:rsidRDefault="00D36CB2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2g IV lente</w:t>
            </w:r>
          </w:p>
        </w:tc>
        <w:tc>
          <w:tcPr>
            <w:tcW w:w="3134" w:type="dxa"/>
            <w:vAlign w:val="center"/>
            <w:tcPrChange w:id="642" w:author="Adel Khelil" w:date="2024-08-09T10:00:00Z">
              <w:tcPr>
                <w:tcW w:w="3134" w:type="dxa"/>
                <w:vAlign w:val="center"/>
              </w:tcPr>
            </w:tcPrChange>
          </w:tcPr>
          <w:p w:rsidR="00E83389" w:rsidRDefault="00D36CB2" w:rsidP="00CD73FC">
            <w:pPr>
              <w:jc w:val="center"/>
              <w:rPr>
                <w:ins w:id="643" w:author="Adel Khelil" w:date="2024-08-09T09:53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  <w:p w:rsidR="00D36CB2" w:rsidRPr="00AD6CB2" w:rsidRDefault="00630F4D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(si</w:t>
            </w:r>
            <w:r w:rsidR="00D36CB2" w:rsidRPr="00AD6CB2">
              <w:rPr>
                <w:rFonts w:ascii="Times New Roman" w:hAnsi="Times New Roman" w:cs="Times New Roman"/>
              </w:rPr>
              <w:t xml:space="preserve"> durée &gt;</w:t>
            </w:r>
            <w:r w:rsidR="00CD73FC">
              <w:rPr>
                <w:rFonts w:ascii="Times New Roman" w:hAnsi="Times New Roman" w:cs="Times New Roman"/>
              </w:rPr>
              <w:t xml:space="preserve"> 4h, </w:t>
            </w:r>
            <w:r w:rsidR="00D36CB2" w:rsidRPr="00AD6CB2">
              <w:rPr>
                <w:rFonts w:ascii="Times New Roman" w:hAnsi="Times New Roman" w:cs="Times New Roman"/>
              </w:rPr>
              <w:t>réinjecter 1g</w:t>
            </w:r>
            <w:r w:rsidR="00CD73FC">
              <w:rPr>
                <w:rFonts w:ascii="Times New Roman" w:hAnsi="Times New Roman" w:cs="Times New Roman"/>
              </w:rPr>
              <w:t>)</w:t>
            </w:r>
          </w:p>
        </w:tc>
      </w:tr>
      <w:tr w:rsidR="00D36CB2" w:rsidRPr="00AD6CB2" w:rsidTr="00E83389">
        <w:trPr>
          <w:jc w:val="center"/>
          <w:trPrChange w:id="644" w:author="Adel Khelil" w:date="2024-08-09T10:00:00Z">
            <w:trPr>
              <w:jc w:val="center"/>
            </w:trPr>
          </w:trPrChange>
        </w:trPr>
        <w:tc>
          <w:tcPr>
            <w:tcW w:w="4248" w:type="dxa"/>
            <w:vMerge/>
            <w:vAlign w:val="center"/>
            <w:tcPrChange w:id="645" w:author="Adel Khelil" w:date="2024-08-09T10:00:00Z">
              <w:tcPr>
                <w:tcW w:w="4074" w:type="dxa"/>
                <w:vMerge/>
                <w:vAlign w:val="center"/>
              </w:tcPr>
            </w:tcPrChange>
          </w:tcPr>
          <w:p w:rsidR="00D36CB2" w:rsidRPr="00AD6CB2" w:rsidRDefault="00D36CB2" w:rsidP="00C21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  <w:tcPrChange w:id="646" w:author="Adel Khelil" w:date="2024-08-09T10:00:00Z">
              <w:tcPr>
                <w:tcW w:w="1902" w:type="dxa"/>
                <w:vAlign w:val="center"/>
              </w:tcPr>
            </w:tcPrChange>
          </w:tcPr>
          <w:p w:rsidR="00D36CB2" w:rsidRPr="00AD6CB2" w:rsidDel="00E83389" w:rsidRDefault="00D36CB2" w:rsidP="00CD73FC">
            <w:pPr>
              <w:rPr>
                <w:del w:id="647" w:author="Adel Khelil" w:date="2024-08-09T09:53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Céfuroxim</w:t>
            </w:r>
            <w:ins w:id="648" w:author="Adel Khelil" w:date="2024-08-09T09:53:00Z">
              <w:r w:rsidR="00E83389">
                <w:rPr>
                  <w:rFonts w:ascii="Times New Roman" w:hAnsi="Times New Roman" w:cs="Times New Roman"/>
                </w:rPr>
                <w:t>e</w:t>
              </w:r>
            </w:ins>
            <w:del w:id="649" w:author="Adel Khelil" w:date="2024-08-09T09:53:00Z">
              <w:r w:rsidRPr="00AD6CB2" w:rsidDel="00E83389">
                <w:rPr>
                  <w:rFonts w:ascii="Times New Roman" w:hAnsi="Times New Roman" w:cs="Times New Roman"/>
                </w:rPr>
                <w:delText>e</w:delText>
              </w:r>
            </w:del>
          </w:p>
          <w:p w:rsidR="00D36CB2" w:rsidRPr="00AD6CB2" w:rsidRDefault="00D36C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Align w:val="center"/>
            <w:tcPrChange w:id="650" w:author="Adel Khelil" w:date="2024-08-09T10:00:00Z">
              <w:tcPr>
                <w:tcW w:w="1760" w:type="dxa"/>
                <w:vAlign w:val="center"/>
              </w:tcPr>
            </w:tcPrChange>
          </w:tcPr>
          <w:p w:rsidR="00D36CB2" w:rsidRPr="00AD6CB2" w:rsidRDefault="00D36CB2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1,5 g IV lente</w:t>
            </w:r>
          </w:p>
        </w:tc>
        <w:tc>
          <w:tcPr>
            <w:tcW w:w="3134" w:type="dxa"/>
            <w:vAlign w:val="center"/>
            <w:tcPrChange w:id="651" w:author="Adel Khelil" w:date="2024-08-09T10:00:00Z">
              <w:tcPr>
                <w:tcW w:w="3134" w:type="dxa"/>
                <w:vAlign w:val="center"/>
              </w:tcPr>
            </w:tcPrChange>
          </w:tcPr>
          <w:p w:rsidR="00E83389" w:rsidRDefault="00D36CB2" w:rsidP="00CD73FC">
            <w:pPr>
              <w:jc w:val="center"/>
              <w:rPr>
                <w:ins w:id="652" w:author="Adel Khelil" w:date="2024-08-09T09:53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  <w:p w:rsidR="00D36CB2" w:rsidRPr="00AD6CB2" w:rsidRDefault="00630F4D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(si</w:t>
            </w:r>
            <w:r w:rsidR="00D36CB2" w:rsidRPr="00AD6CB2">
              <w:rPr>
                <w:rFonts w:ascii="Times New Roman" w:hAnsi="Times New Roman" w:cs="Times New Roman"/>
              </w:rPr>
              <w:t xml:space="preserve"> durée &gt;2h réinjecter 0.75g</w:t>
            </w:r>
            <w:r w:rsidR="00CD73FC">
              <w:rPr>
                <w:rFonts w:ascii="Times New Roman" w:hAnsi="Times New Roman" w:cs="Times New Roman"/>
              </w:rPr>
              <w:t>)</w:t>
            </w:r>
          </w:p>
        </w:tc>
      </w:tr>
      <w:tr w:rsidR="00D36CB2" w:rsidRPr="00AD6CB2" w:rsidTr="00E83389">
        <w:trPr>
          <w:trHeight w:val="1020"/>
          <w:jc w:val="center"/>
          <w:trPrChange w:id="653" w:author="Adel Khelil" w:date="2024-08-09T10:00:00Z">
            <w:trPr>
              <w:trHeight w:val="1020"/>
              <w:jc w:val="center"/>
            </w:trPr>
          </w:trPrChange>
        </w:trPr>
        <w:tc>
          <w:tcPr>
            <w:tcW w:w="4248" w:type="dxa"/>
            <w:vMerge/>
            <w:vAlign w:val="center"/>
            <w:tcPrChange w:id="654" w:author="Adel Khelil" w:date="2024-08-09T10:00:00Z">
              <w:tcPr>
                <w:tcW w:w="4074" w:type="dxa"/>
                <w:vMerge/>
                <w:vAlign w:val="center"/>
              </w:tcPr>
            </w:tcPrChange>
          </w:tcPr>
          <w:p w:rsidR="00D36CB2" w:rsidRPr="00AD6CB2" w:rsidRDefault="00D36CB2" w:rsidP="00C21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  <w:tcPrChange w:id="655" w:author="Adel Khelil" w:date="2024-08-09T10:00:00Z">
              <w:tcPr>
                <w:tcW w:w="1902" w:type="dxa"/>
                <w:vAlign w:val="center"/>
              </w:tcPr>
            </w:tcPrChange>
          </w:tcPr>
          <w:p w:rsidR="00D36CB2" w:rsidRPr="00AD6CB2" w:rsidRDefault="00D36CB2" w:rsidP="00CD73FC">
            <w:pPr>
              <w:rPr>
                <w:rFonts w:ascii="Times New Roman" w:hAnsi="Times New Roman" w:cs="Times New Roman"/>
                <w:b/>
              </w:rPr>
            </w:pPr>
            <w:r w:rsidRPr="00AD6CB2">
              <w:rPr>
                <w:rFonts w:ascii="Times New Roman" w:hAnsi="Times New Roman" w:cs="Times New Roman"/>
                <w:b/>
              </w:rPr>
              <w:t>Allergie :</w:t>
            </w:r>
          </w:p>
          <w:p w:rsidR="00FF2341" w:rsidRPr="00AD6CB2" w:rsidRDefault="00E83389" w:rsidP="00CD73FC">
            <w:pPr>
              <w:rPr>
                <w:rFonts w:ascii="Times New Roman" w:hAnsi="Times New Roman" w:cs="Times New Roman"/>
              </w:rPr>
            </w:pPr>
            <w:ins w:id="656" w:author="Adel Khelil" w:date="2024-08-09T09:55:00Z">
              <w:r w:rsidRPr="00AD6CB2">
                <w:rPr>
                  <w:rFonts w:ascii="Times New Roman" w:hAnsi="Times New Roman" w:cs="Times New Roman"/>
                </w:rPr>
                <w:t xml:space="preserve">Clindamycine </w:t>
              </w:r>
            </w:ins>
            <w:del w:id="657" w:author="Adel Khelil" w:date="2024-08-09T09:55:00Z">
              <w:r w:rsidR="00D36CB2" w:rsidRPr="00AD6CB2" w:rsidDel="00E83389">
                <w:rPr>
                  <w:rFonts w:ascii="Times New Roman" w:hAnsi="Times New Roman" w:cs="Times New Roman"/>
                </w:rPr>
                <w:delText>Gentamicine</w:delText>
              </w:r>
            </w:del>
          </w:p>
          <w:p w:rsidR="00630F4D" w:rsidRPr="00AD6CB2" w:rsidRDefault="00FF2341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+</w:t>
            </w:r>
          </w:p>
          <w:p w:rsidR="00D36CB2" w:rsidRPr="00AD6CB2" w:rsidRDefault="00E83389" w:rsidP="00CD73FC">
            <w:pPr>
              <w:rPr>
                <w:rFonts w:ascii="Times New Roman" w:hAnsi="Times New Roman" w:cs="Times New Roman"/>
              </w:rPr>
            </w:pPr>
            <w:ins w:id="658" w:author="Adel Khelil" w:date="2024-08-09T09:55:00Z">
              <w:r w:rsidRPr="00AD6CB2">
                <w:rPr>
                  <w:rFonts w:ascii="Times New Roman" w:hAnsi="Times New Roman" w:cs="Times New Roman"/>
                </w:rPr>
                <w:t>Gentamicine</w:t>
              </w:r>
            </w:ins>
            <w:del w:id="659" w:author="Adel Khelil" w:date="2024-08-09T09:55:00Z">
              <w:r w:rsidR="00D36CB2" w:rsidRPr="00AD6CB2" w:rsidDel="00E83389">
                <w:rPr>
                  <w:rFonts w:ascii="Times New Roman" w:hAnsi="Times New Roman" w:cs="Times New Roman"/>
                </w:rPr>
                <w:delText>Clindamycine</w:delText>
              </w:r>
            </w:del>
          </w:p>
        </w:tc>
        <w:tc>
          <w:tcPr>
            <w:tcW w:w="1760" w:type="dxa"/>
            <w:vAlign w:val="center"/>
            <w:tcPrChange w:id="660" w:author="Adel Khelil" w:date="2024-08-09T10:00:00Z">
              <w:tcPr>
                <w:tcW w:w="1760" w:type="dxa"/>
                <w:vAlign w:val="center"/>
              </w:tcPr>
            </w:tcPrChange>
          </w:tcPr>
          <w:p w:rsidR="00EA6D14" w:rsidRDefault="00EA6D14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E83389" w:rsidRDefault="00E83389" w:rsidP="00CD73FC">
            <w:pPr>
              <w:jc w:val="center"/>
              <w:rPr>
                <w:ins w:id="661" w:author="Adel Khelil" w:date="2024-08-09T09:55:00Z"/>
                <w:rFonts w:ascii="Times New Roman" w:hAnsi="Times New Roman" w:cs="Times New Roman"/>
                <w:sz w:val="24"/>
                <w:szCs w:val="24"/>
              </w:rPr>
            </w:pPr>
            <w:ins w:id="662" w:author="Adel Khelil" w:date="2024-08-09T09:55:00Z">
              <w:r>
                <w:rPr>
                  <w:rFonts w:ascii="Times New Roman" w:hAnsi="Times New Roman" w:cs="Times New Roman"/>
                </w:rPr>
                <w:t>9</w:t>
              </w:r>
              <w:r w:rsidRPr="00AD6CB2">
                <w:rPr>
                  <w:rFonts w:ascii="Times New Roman" w:hAnsi="Times New Roman" w:cs="Times New Roman"/>
                </w:rPr>
                <w:t>00 mg</w:t>
              </w:r>
            </w:ins>
          </w:p>
          <w:p w:rsidR="00E83389" w:rsidRDefault="00E83389" w:rsidP="00CD73FC">
            <w:pPr>
              <w:jc w:val="center"/>
              <w:rPr>
                <w:ins w:id="663" w:author="Adel Khelil" w:date="2024-08-09T09:55:00Z"/>
                <w:rFonts w:ascii="Times New Roman" w:hAnsi="Times New Roman" w:cs="Times New Roman"/>
                <w:sz w:val="24"/>
                <w:szCs w:val="24"/>
              </w:rPr>
            </w:pPr>
          </w:p>
          <w:p w:rsidR="00FF2341" w:rsidRPr="00AD6CB2" w:rsidDel="00E83389" w:rsidRDefault="00897A33" w:rsidP="00CD73FC">
            <w:pPr>
              <w:jc w:val="center"/>
              <w:rPr>
                <w:del w:id="664" w:author="Adel Khelil" w:date="2024-08-09T09:55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D36CB2" w:rsidRPr="00AD6CB2">
              <w:rPr>
                <w:rFonts w:ascii="Times New Roman" w:hAnsi="Times New Roman" w:cs="Times New Roman"/>
              </w:rPr>
              <w:t>mg / kg/j</w:t>
            </w:r>
          </w:p>
          <w:p w:rsidR="007910BA" w:rsidRPr="00AD6CB2" w:rsidDel="00E83389" w:rsidRDefault="007910BA" w:rsidP="00CD73FC">
            <w:pPr>
              <w:jc w:val="center"/>
              <w:rPr>
                <w:del w:id="665" w:author="Adel Khelil" w:date="2024-08-09T09:55:00Z"/>
                <w:rFonts w:ascii="Times New Roman" w:hAnsi="Times New Roman" w:cs="Times New Roman"/>
              </w:rPr>
            </w:pPr>
          </w:p>
          <w:p w:rsidR="00D36CB2" w:rsidRPr="00AD6CB2" w:rsidRDefault="00A64FD9">
            <w:pPr>
              <w:jc w:val="center"/>
              <w:rPr>
                <w:rFonts w:ascii="Times New Roman" w:hAnsi="Times New Roman" w:cs="Times New Roman"/>
              </w:rPr>
            </w:pPr>
            <w:del w:id="666" w:author="Adel Khelil" w:date="2024-08-09T09:55:00Z">
              <w:r w:rsidDel="00E83389">
                <w:rPr>
                  <w:rFonts w:ascii="Times New Roman" w:hAnsi="Times New Roman" w:cs="Times New Roman"/>
                </w:rPr>
                <w:delText>9</w:delText>
              </w:r>
              <w:r w:rsidR="00D36CB2" w:rsidRPr="00AD6CB2" w:rsidDel="00E83389">
                <w:rPr>
                  <w:rFonts w:ascii="Times New Roman" w:hAnsi="Times New Roman" w:cs="Times New Roman"/>
                </w:rPr>
                <w:delText>00 mg</w:delText>
              </w:r>
            </w:del>
          </w:p>
        </w:tc>
        <w:tc>
          <w:tcPr>
            <w:tcW w:w="3134" w:type="dxa"/>
            <w:vAlign w:val="center"/>
            <w:tcPrChange w:id="667" w:author="Adel Khelil" w:date="2024-08-09T10:00:00Z">
              <w:tcPr>
                <w:tcW w:w="3134" w:type="dxa"/>
                <w:vAlign w:val="center"/>
              </w:tcPr>
            </w:tcPrChange>
          </w:tcPr>
          <w:p w:rsidR="00E83389" w:rsidRDefault="00E83389" w:rsidP="00CD73FC">
            <w:pPr>
              <w:jc w:val="center"/>
              <w:rPr>
                <w:ins w:id="668" w:author="Adel Khelil" w:date="2024-08-09T09:54:00Z"/>
                <w:rFonts w:ascii="Times New Roman" w:hAnsi="Times New Roman" w:cs="Times New Roman"/>
              </w:rPr>
            </w:pPr>
          </w:p>
          <w:p w:rsidR="00E83389" w:rsidRDefault="00E83389" w:rsidP="00E83389">
            <w:pPr>
              <w:jc w:val="center"/>
              <w:rPr>
                <w:ins w:id="669" w:author="Adel Khelil" w:date="2024-08-09T09:55:00Z"/>
                <w:rFonts w:ascii="Times New Roman" w:hAnsi="Times New Roman" w:cs="Times New Roman"/>
              </w:rPr>
            </w:pPr>
            <w:ins w:id="670" w:author="Adel Khelil" w:date="2024-08-09T09:55:00Z">
              <w:r w:rsidRPr="00AD6CB2">
                <w:rPr>
                  <w:rFonts w:ascii="Times New Roman" w:hAnsi="Times New Roman" w:cs="Times New Roman"/>
                </w:rPr>
                <w:t xml:space="preserve">Dose unique </w:t>
              </w:r>
            </w:ins>
          </w:p>
          <w:p w:rsidR="00E83389" w:rsidRDefault="00E83389" w:rsidP="00E83389">
            <w:pPr>
              <w:jc w:val="center"/>
              <w:rPr>
                <w:ins w:id="671" w:author="Adel Khelil" w:date="2024-08-09T09:55:00Z"/>
                <w:rFonts w:ascii="Times New Roman" w:hAnsi="Times New Roman" w:cs="Times New Roman"/>
              </w:rPr>
            </w:pPr>
            <w:ins w:id="672" w:author="Adel Khelil" w:date="2024-08-09T09:55:00Z">
              <w:r w:rsidRPr="00AD6CB2">
                <w:rPr>
                  <w:rFonts w:ascii="Times New Roman" w:hAnsi="Times New Roman" w:cs="Times New Roman"/>
                </w:rPr>
                <w:t>(si</w:t>
              </w:r>
              <w:r>
                <w:rPr>
                  <w:rFonts w:ascii="Times New Roman" w:hAnsi="Times New Roman" w:cs="Times New Roman"/>
                </w:rPr>
                <w:t xml:space="preserve"> durée&gt;</w:t>
              </w:r>
              <w:r w:rsidRPr="00AD6CB2">
                <w:rPr>
                  <w:rFonts w:ascii="Times New Roman" w:hAnsi="Times New Roman" w:cs="Times New Roman"/>
                </w:rPr>
                <w:t>4h, réinjecter 600mg)</w:t>
              </w:r>
            </w:ins>
          </w:p>
          <w:p w:rsidR="00FF2341" w:rsidRPr="00AD6CB2" w:rsidDel="00E83389" w:rsidRDefault="00D36CB2" w:rsidP="00E83389">
            <w:pPr>
              <w:jc w:val="center"/>
              <w:rPr>
                <w:del w:id="673" w:author="Adel Khelil" w:date="2024-08-09T09:55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  <w:p w:rsidR="007C2D31" w:rsidRDefault="007C2D31" w:rsidP="007C2D31">
            <w:pPr>
              <w:rPr>
                <w:del w:id="674" w:author="Adel Khelil" w:date="2024-08-09T09:54:00Z"/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8"/>
                <w:szCs w:val="28"/>
              </w:rPr>
              <w:pPrChange w:id="675" w:author="Adel Khelil" w:date="2024-08-09T09:55:00Z">
                <w:pPr>
                  <w:keepNext/>
                  <w:keepLines/>
                  <w:spacing w:before="480" w:line="276" w:lineRule="auto"/>
                  <w:jc w:val="center"/>
                  <w:outlineLvl w:val="0"/>
                </w:pPr>
              </w:pPrChange>
            </w:pPr>
          </w:p>
          <w:p w:rsidR="00D36CB2" w:rsidRPr="00AD6CB2" w:rsidRDefault="00D36CB2">
            <w:pPr>
              <w:jc w:val="center"/>
              <w:rPr>
                <w:rFonts w:ascii="Times New Roman" w:hAnsi="Times New Roman" w:cs="Times New Roman"/>
              </w:rPr>
            </w:pPr>
            <w:del w:id="676" w:author="Adel Khelil" w:date="2024-08-09T09:55:00Z">
              <w:r w:rsidRPr="00AD6CB2" w:rsidDel="00E83389">
                <w:rPr>
                  <w:rFonts w:ascii="Times New Roman" w:hAnsi="Times New Roman" w:cs="Times New Roman"/>
                </w:rPr>
                <w:delText xml:space="preserve">Dose unique </w:delText>
              </w:r>
              <w:r w:rsidR="00630F4D" w:rsidRPr="00AD6CB2" w:rsidDel="00E83389">
                <w:rPr>
                  <w:rFonts w:ascii="Times New Roman" w:hAnsi="Times New Roman" w:cs="Times New Roman"/>
                </w:rPr>
                <w:delText>(si</w:delText>
              </w:r>
              <w:r w:rsidR="00CD73FC" w:rsidDel="00E83389">
                <w:rPr>
                  <w:rFonts w:ascii="Times New Roman" w:hAnsi="Times New Roman" w:cs="Times New Roman"/>
                </w:rPr>
                <w:delText xml:space="preserve"> durée&gt;</w:delText>
              </w:r>
              <w:r w:rsidR="00630F4D" w:rsidRPr="00AD6CB2" w:rsidDel="00E83389">
                <w:rPr>
                  <w:rFonts w:ascii="Times New Roman" w:hAnsi="Times New Roman" w:cs="Times New Roman"/>
                </w:rPr>
                <w:delText xml:space="preserve">4h, </w:delText>
              </w:r>
              <w:r w:rsidRPr="00AD6CB2" w:rsidDel="00E83389">
                <w:rPr>
                  <w:rFonts w:ascii="Times New Roman" w:hAnsi="Times New Roman" w:cs="Times New Roman"/>
                </w:rPr>
                <w:delText>réinjecter 600mg</w:delText>
              </w:r>
              <w:r w:rsidR="00630F4D" w:rsidRPr="00AD6CB2" w:rsidDel="00E83389">
                <w:rPr>
                  <w:rFonts w:ascii="Times New Roman" w:hAnsi="Times New Roman" w:cs="Times New Roman"/>
                </w:rPr>
                <w:delText>)</w:delText>
              </w:r>
            </w:del>
          </w:p>
        </w:tc>
      </w:tr>
      <w:tr w:rsidR="00CD73FC" w:rsidRPr="00AD6CB2" w:rsidTr="00E83389">
        <w:trPr>
          <w:jc w:val="center"/>
          <w:trPrChange w:id="677" w:author="Adel Khelil" w:date="2024-08-09T10:00:00Z">
            <w:trPr>
              <w:jc w:val="center"/>
            </w:trPr>
          </w:trPrChange>
        </w:trPr>
        <w:tc>
          <w:tcPr>
            <w:tcW w:w="4248" w:type="dxa"/>
            <w:shd w:val="clear" w:color="auto" w:fill="D9D9D9" w:themeFill="background1" w:themeFillShade="D9"/>
            <w:vAlign w:val="center"/>
            <w:tcPrChange w:id="678" w:author="Adel Khelil" w:date="2024-08-09T10:00:00Z">
              <w:tcPr>
                <w:tcW w:w="4074" w:type="dxa"/>
                <w:shd w:val="clear" w:color="auto" w:fill="D9D9D9" w:themeFill="background1" w:themeFillShade="D9"/>
                <w:vAlign w:val="center"/>
              </w:tcPr>
            </w:tcPrChange>
          </w:tcPr>
          <w:p w:rsidR="00CD73FC" w:rsidRPr="00AD6CB2" w:rsidRDefault="00CD73FC" w:rsidP="00C21D8A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Chirurgie vésiculaire par voie laparoscopique sans facteurs de risque*</w:t>
            </w:r>
          </w:p>
        </w:tc>
        <w:tc>
          <w:tcPr>
            <w:tcW w:w="6622" w:type="dxa"/>
            <w:gridSpan w:val="3"/>
            <w:shd w:val="clear" w:color="auto" w:fill="D9D9D9" w:themeFill="background1" w:themeFillShade="D9"/>
            <w:vAlign w:val="center"/>
            <w:tcPrChange w:id="679" w:author="Adel Khelil" w:date="2024-08-09T10:00:00Z">
              <w:tcPr>
                <w:tcW w:w="6796" w:type="dxa"/>
                <w:gridSpan w:val="3"/>
                <w:shd w:val="clear" w:color="auto" w:fill="D9D9D9" w:themeFill="background1" w:themeFillShade="D9"/>
                <w:vAlign w:val="center"/>
              </w:tcPr>
            </w:tcPrChange>
          </w:tcPr>
          <w:p w:rsidR="00CD73FC" w:rsidRPr="00AD6CB2" w:rsidRDefault="00CD73FC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Pas d’ABP</w:t>
            </w:r>
          </w:p>
        </w:tc>
      </w:tr>
      <w:tr w:rsidR="001838BA" w:rsidRPr="00AD6CB2" w:rsidTr="00E83389">
        <w:trPr>
          <w:trHeight w:val="557"/>
          <w:jc w:val="center"/>
          <w:trPrChange w:id="680" w:author="Adel Khelil" w:date="2024-08-09T10:00:00Z">
            <w:trPr>
              <w:trHeight w:val="557"/>
              <w:jc w:val="center"/>
            </w:trPr>
          </w:trPrChange>
        </w:trPr>
        <w:tc>
          <w:tcPr>
            <w:tcW w:w="4248" w:type="dxa"/>
            <w:vMerge w:val="restart"/>
            <w:vAlign w:val="center"/>
            <w:tcPrChange w:id="681" w:author="Adel Khelil" w:date="2024-08-09T10:00:00Z">
              <w:tcPr>
                <w:tcW w:w="4074" w:type="dxa"/>
                <w:vMerge w:val="restart"/>
                <w:vAlign w:val="center"/>
              </w:tcPr>
            </w:tcPrChange>
          </w:tcPr>
          <w:p w:rsidR="001838BA" w:rsidRPr="00AD6CB2" w:rsidRDefault="00CD73FC" w:rsidP="00C21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838BA" w:rsidRPr="00AD6CB2">
              <w:rPr>
                <w:rFonts w:ascii="Times New Roman" w:hAnsi="Times New Roman" w:cs="Times New Roman"/>
              </w:rPr>
              <w:t>Chirurgie de l’intestin grêle (y compris anastomose bilio-digestive)</w:t>
            </w:r>
          </w:p>
          <w:p w:rsidR="001838BA" w:rsidRPr="00AD6CB2" w:rsidRDefault="00CD73FC" w:rsidP="00C21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-Chirurgie colorectale et </w:t>
            </w:r>
            <w:r w:rsidR="001838BA" w:rsidRPr="00AD6CB2">
              <w:rPr>
                <w:rFonts w:ascii="Times New Roman" w:hAnsi="Times New Roman" w:cs="Times New Roman"/>
              </w:rPr>
              <w:t xml:space="preserve">appendiculaire** </w:t>
            </w:r>
          </w:p>
          <w:p w:rsidR="001838BA" w:rsidRPr="00AD6CB2" w:rsidRDefault="001838BA" w:rsidP="00C21D8A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(y compris plastie colique)</w:t>
            </w:r>
          </w:p>
        </w:tc>
        <w:tc>
          <w:tcPr>
            <w:tcW w:w="1728" w:type="dxa"/>
            <w:vAlign w:val="center"/>
            <w:tcPrChange w:id="682" w:author="Adel Khelil" w:date="2024-08-09T10:00:00Z">
              <w:tcPr>
                <w:tcW w:w="1902" w:type="dxa"/>
                <w:vAlign w:val="center"/>
              </w:tcPr>
            </w:tcPrChange>
          </w:tcPr>
          <w:p w:rsidR="001838BA" w:rsidRPr="00AD6CB2" w:rsidRDefault="001838BA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Amoxicilline +</w:t>
            </w:r>
            <w:ins w:id="683" w:author="Adel Khelil" w:date="2024-08-09T09:56:00Z">
              <w:r w:rsidR="00E83389">
                <w:rPr>
                  <w:rFonts w:ascii="Times New Roman" w:hAnsi="Times New Roman" w:cs="Times New Roman"/>
                </w:rPr>
                <w:t xml:space="preserve">Ac. </w:t>
              </w:r>
            </w:ins>
            <w:del w:id="684" w:author="Adel Khelil" w:date="2024-08-09T09:56:00Z">
              <w:r w:rsidRPr="00AD6CB2" w:rsidDel="00E83389">
                <w:rPr>
                  <w:rFonts w:ascii="Times New Roman" w:hAnsi="Times New Roman" w:cs="Times New Roman"/>
                </w:rPr>
                <w:delText xml:space="preserve"> acide </w:delText>
              </w:r>
            </w:del>
            <w:r w:rsidRPr="00AD6CB2">
              <w:rPr>
                <w:rFonts w:ascii="Times New Roman" w:hAnsi="Times New Roman" w:cs="Times New Roman"/>
              </w:rPr>
              <w:t xml:space="preserve">clavulanique </w:t>
            </w:r>
          </w:p>
        </w:tc>
        <w:tc>
          <w:tcPr>
            <w:tcW w:w="1760" w:type="dxa"/>
            <w:vAlign w:val="center"/>
            <w:tcPrChange w:id="685" w:author="Adel Khelil" w:date="2024-08-09T10:00:00Z">
              <w:tcPr>
                <w:tcW w:w="1760" w:type="dxa"/>
                <w:vAlign w:val="center"/>
              </w:tcPr>
            </w:tcPrChange>
          </w:tcPr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2 g IV lente</w:t>
            </w:r>
          </w:p>
        </w:tc>
        <w:tc>
          <w:tcPr>
            <w:tcW w:w="3134" w:type="dxa"/>
            <w:vAlign w:val="center"/>
            <w:tcPrChange w:id="686" w:author="Adel Khelil" w:date="2024-08-09T10:00:00Z">
              <w:tcPr>
                <w:tcW w:w="3134" w:type="dxa"/>
                <w:vAlign w:val="center"/>
              </w:tcPr>
            </w:tcPrChange>
          </w:tcPr>
          <w:p w:rsidR="00E83389" w:rsidRDefault="001838BA" w:rsidP="00CD73FC">
            <w:pPr>
              <w:jc w:val="center"/>
              <w:rPr>
                <w:ins w:id="687" w:author="Adel Khelil" w:date="2024-08-09T09:56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 xml:space="preserve">Dose unique </w:t>
            </w:r>
          </w:p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(si durée &gt;2h, réinjecter 1g)</w:t>
            </w:r>
          </w:p>
        </w:tc>
      </w:tr>
      <w:tr w:rsidR="00630F4D" w:rsidRPr="00AD6CB2" w:rsidTr="00E83389">
        <w:trPr>
          <w:trHeight w:val="995"/>
          <w:jc w:val="center"/>
          <w:trPrChange w:id="688" w:author="Adel Khelil" w:date="2024-08-09T10:00:00Z">
            <w:trPr>
              <w:trHeight w:val="995"/>
              <w:jc w:val="center"/>
            </w:trPr>
          </w:trPrChange>
        </w:trPr>
        <w:tc>
          <w:tcPr>
            <w:tcW w:w="4248" w:type="dxa"/>
            <w:vMerge/>
            <w:vAlign w:val="center"/>
            <w:tcPrChange w:id="689" w:author="Adel Khelil" w:date="2024-08-09T10:00:00Z">
              <w:tcPr>
                <w:tcW w:w="4074" w:type="dxa"/>
                <w:vMerge/>
                <w:vAlign w:val="center"/>
              </w:tcPr>
            </w:tcPrChange>
          </w:tcPr>
          <w:p w:rsidR="00630F4D" w:rsidRPr="00AD6CB2" w:rsidRDefault="00630F4D" w:rsidP="00C21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  <w:tcPrChange w:id="690" w:author="Adel Khelil" w:date="2024-08-09T10:00:00Z">
              <w:tcPr>
                <w:tcW w:w="1902" w:type="dxa"/>
                <w:vAlign w:val="center"/>
              </w:tcPr>
            </w:tcPrChange>
          </w:tcPr>
          <w:p w:rsidR="00630F4D" w:rsidRPr="00AD6CB2" w:rsidRDefault="00630F4D" w:rsidP="00CD73FC">
            <w:pPr>
              <w:rPr>
                <w:rFonts w:ascii="Times New Roman" w:hAnsi="Times New Roman" w:cs="Times New Roman"/>
                <w:b/>
              </w:rPr>
            </w:pPr>
            <w:r w:rsidRPr="00AD6CB2">
              <w:rPr>
                <w:rFonts w:ascii="Times New Roman" w:hAnsi="Times New Roman" w:cs="Times New Roman"/>
                <w:b/>
              </w:rPr>
              <w:t>Allergie :</w:t>
            </w:r>
          </w:p>
          <w:p w:rsidR="00F91E2A" w:rsidRPr="00AD6CB2" w:rsidRDefault="00C271C2" w:rsidP="00CD7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F91E2A" w:rsidRPr="00AD6CB2">
              <w:rPr>
                <w:rFonts w:ascii="Times New Roman" w:hAnsi="Times New Roman" w:cs="Times New Roman"/>
              </w:rPr>
              <w:t xml:space="preserve">étronidazole </w:t>
            </w:r>
          </w:p>
          <w:p w:rsidR="00630F4D" w:rsidRPr="00AD6CB2" w:rsidRDefault="00A53AA4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+</w:t>
            </w:r>
          </w:p>
          <w:p w:rsidR="00630F4D" w:rsidRPr="00AD6CB2" w:rsidRDefault="00286EF9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G</w:t>
            </w:r>
            <w:r w:rsidR="00630F4D" w:rsidRPr="00AD6CB2">
              <w:rPr>
                <w:rFonts w:ascii="Times New Roman" w:hAnsi="Times New Roman" w:cs="Times New Roman"/>
              </w:rPr>
              <w:t>entamicine</w:t>
            </w:r>
          </w:p>
        </w:tc>
        <w:tc>
          <w:tcPr>
            <w:tcW w:w="1760" w:type="dxa"/>
            <w:vAlign w:val="center"/>
            <w:tcPrChange w:id="691" w:author="Adel Khelil" w:date="2024-08-09T10:00:00Z">
              <w:tcPr>
                <w:tcW w:w="1760" w:type="dxa"/>
                <w:vAlign w:val="center"/>
              </w:tcPr>
            </w:tcPrChange>
          </w:tcPr>
          <w:p w:rsidR="00630F4D" w:rsidRPr="00C52F13" w:rsidRDefault="00630F4D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30F4D" w:rsidRPr="00C52F13" w:rsidRDefault="00630F4D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52F13">
              <w:rPr>
                <w:rFonts w:ascii="Times New Roman" w:hAnsi="Times New Roman" w:cs="Times New Roman"/>
                <w:lang w:val="en-US"/>
              </w:rPr>
              <w:t>1g (perfusion)</w:t>
            </w:r>
          </w:p>
          <w:p w:rsidR="00630F4D" w:rsidRPr="00C52F13" w:rsidRDefault="00630F4D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30F4D" w:rsidRPr="00C52F13" w:rsidRDefault="00897A33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6-7 </w:t>
            </w:r>
            <w:r w:rsidR="00630F4D" w:rsidRPr="00C52F13">
              <w:rPr>
                <w:rFonts w:ascii="Times New Roman" w:hAnsi="Times New Roman" w:cs="Times New Roman"/>
                <w:lang w:val="en-US"/>
              </w:rPr>
              <w:t>mg/kg/j</w:t>
            </w:r>
          </w:p>
        </w:tc>
        <w:tc>
          <w:tcPr>
            <w:tcW w:w="3134" w:type="dxa"/>
            <w:vAlign w:val="center"/>
            <w:tcPrChange w:id="692" w:author="Adel Khelil" w:date="2024-08-09T10:00:00Z">
              <w:tcPr>
                <w:tcW w:w="3134" w:type="dxa"/>
                <w:vAlign w:val="center"/>
              </w:tcPr>
            </w:tcPrChange>
          </w:tcPr>
          <w:p w:rsidR="00630F4D" w:rsidRPr="00C52F13" w:rsidRDefault="00630F4D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30F4D" w:rsidRPr="00AD6CB2" w:rsidRDefault="00630F4D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  <w:p w:rsidR="00630F4D" w:rsidRPr="00AD6CB2" w:rsidRDefault="00630F4D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630F4D" w:rsidRPr="00AD6CB2" w:rsidRDefault="00630F4D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</w:tc>
      </w:tr>
      <w:tr w:rsidR="00D36CB2" w:rsidRPr="00AD6CB2" w:rsidTr="00E83389">
        <w:trPr>
          <w:trHeight w:val="187"/>
          <w:jc w:val="center"/>
          <w:trPrChange w:id="693" w:author="Adel Khelil" w:date="2024-08-09T10:00:00Z">
            <w:trPr>
              <w:trHeight w:val="187"/>
              <w:jc w:val="center"/>
            </w:trPr>
          </w:trPrChange>
        </w:trPr>
        <w:tc>
          <w:tcPr>
            <w:tcW w:w="4248" w:type="dxa"/>
            <w:vAlign w:val="center"/>
            <w:tcPrChange w:id="694" w:author="Adel Khelil" w:date="2024-08-09T10:00:00Z">
              <w:tcPr>
                <w:tcW w:w="4074" w:type="dxa"/>
                <w:vAlign w:val="center"/>
              </w:tcPr>
            </w:tcPrChange>
          </w:tcPr>
          <w:p w:rsidR="00D36CB2" w:rsidDel="00E83389" w:rsidRDefault="00D36CB2" w:rsidP="00C21D8A">
            <w:pPr>
              <w:rPr>
                <w:del w:id="695" w:author="Adel Khelil" w:date="2024-08-09T09:56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 xml:space="preserve">Chirurgie proctologique </w:t>
            </w:r>
          </w:p>
          <w:p w:rsidR="00FB7072" w:rsidRPr="00AD6CB2" w:rsidRDefault="00FB70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  <w:tcPrChange w:id="696" w:author="Adel Khelil" w:date="2024-08-09T10:00:00Z">
              <w:tcPr>
                <w:tcW w:w="1902" w:type="dxa"/>
                <w:vAlign w:val="center"/>
              </w:tcPr>
            </w:tcPrChange>
          </w:tcPr>
          <w:p w:rsidR="00D36CB2" w:rsidRPr="00AD6CB2" w:rsidRDefault="00FB7072" w:rsidP="00CD73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E34C23" w:rsidRPr="00AD6CB2">
              <w:rPr>
                <w:rFonts w:ascii="Times New Roman" w:hAnsi="Times New Roman" w:cs="Times New Roman"/>
              </w:rPr>
              <w:t>étronidazole</w:t>
            </w:r>
          </w:p>
        </w:tc>
        <w:tc>
          <w:tcPr>
            <w:tcW w:w="1760" w:type="dxa"/>
            <w:vAlign w:val="center"/>
            <w:tcPrChange w:id="697" w:author="Adel Khelil" w:date="2024-08-09T10:00:00Z">
              <w:tcPr>
                <w:tcW w:w="1760" w:type="dxa"/>
                <w:vAlign w:val="center"/>
              </w:tcPr>
            </w:tcPrChange>
          </w:tcPr>
          <w:p w:rsidR="00D36CB2" w:rsidRPr="00AD6CB2" w:rsidRDefault="00D36CB2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 xml:space="preserve">1g </w:t>
            </w:r>
            <w:r w:rsidR="00630F4D" w:rsidRPr="00AD6CB2">
              <w:rPr>
                <w:rFonts w:ascii="Times New Roman" w:hAnsi="Times New Roman" w:cs="Times New Roman"/>
              </w:rPr>
              <w:t>(perfusion)</w:t>
            </w:r>
          </w:p>
        </w:tc>
        <w:tc>
          <w:tcPr>
            <w:tcW w:w="3134" w:type="dxa"/>
            <w:vAlign w:val="center"/>
            <w:tcPrChange w:id="698" w:author="Adel Khelil" w:date="2024-08-09T10:00:00Z">
              <w:tcPr>
                <w:tcW w:w="3134" w:type="dxa"/>
                <w:vAlign w:val="center"/>
              </w:tcPr>
            </w:tcPrChange>
          </w:tcPr>
          <w:p w:rsidR="00D36CB2" w:rsidRPr="00AD6CB2" w:rsidRDefault="00D36CB2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</w:tc>
      </w:tr>
      <w:tr w:rsidR="00FB7072" w:rsidRPr="00AD6CB2" w:rsidTr="00E83389">
        <w:trPr>
          <w:trHeight w:val="450"/>
          <w:jc w:val="center"/>
          <w:trPrChange w:id="699" w:author="Adel Khelil" w:date="2024-08-09T10:00:00Z">
            <w:trPr>
              <w:trHeight w:val="450"/>
              <w:jc w:val="center"/>
            </w:trPr>
          </w:trPrChange>
        </w:trPr>
        <w:tc>
          <w:tcPr>
            <w:tcW w:w="4248" w:type="dxa"/>
            <w:shd w:val="clear" w:color="auto" w:fill="D9D9D9" w:themeFill="background1" w:themeFillShade="D9"/>
            <w:vAlign w:val="center"/>
            <w:tcPrChange w:id="700" w:author="Adel Khelil" w:date="2024-08-09T10:00:00Z">
              <w:tcPr>
                <w:tcW w:w="4074" w:type="dxa"/>
                <w:shd w:val="clear" w:color="auto" w:fill="D9D9D9" w:themeFill="background1" w:themeFillShade="D9"/>
                <w:vAlign w:val="center"/>
              </w:tcPr>
            </w:tcPrChange>
          </w:tcPr>
          <w:p w:rsidR="00FB7072" w:rsidRPr="00AD6CB2" w:rsidRDefault="00FB7072" w:rsidP="0054479F">
            <w:pPr>
              <w:ind w:left="-56" w:right="-57"/>
              <w:rPr>
                <w:rFonts w:ascii="Times New Roman" w:hAnsi="Times New Roman" w:cs="Times New Roman"/>
              </w:rPr>
            </w:pPr>
            <w:r w:rsidRPr="0054479F">
              <w:rPr>
                <w:rFonts w:ascii="Times New Roman" w:hAnsi="Times New Roman" w:cs="Times New Roman"/>
                <w:sz w:val="20"/>
                <w:szCs w:val="20"/>
              </w:rPr>
              <w:t>Hernie avec ou sans mise en place d’une plaque prothétique quelle que soit la voie d’abord</w:t>
            </w:r>
          </w:p>
        </w:tc>
        <w:tc>
          <w:tcPr>
            <w:tcW w:w="6622" w:type="dxa"/>
            <w:gridSpan w:val="3"/>
            <w:shd w:val="clear" w:color="auto" w:fill="D9D9D9" w:themeFill="background1" w:themeFillShade="D9"/>
            <w:vAlign w:val="center"/>
            <w:tcPrChange w:id="701" w:author="Adel Khelil" w:date="2024-08-09T10:00:00Z">
              <w:tcPr>
                <w:tcW w:w="6796" w:type="dxa"/>
                <w:gridSpan w:val="3"/>
                <w:shd w:val="clear" w:color="auto" w:fill="D9D9D9" w:themeFill="background1" w:themeFillShade="D9"/>
                <w:vAlign w:val="center"/>
              </w:tcPr>
            </w:tcPrChange>
          </w:tcPr>
          <w:p w:rsidR="00FB7072" w:rsidRPr="00AD6CB2" w:rsidRDefault="00FB7072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Pas d’ABP</w:t>
            </w:r>
          </w:p>
        </w:tc>
      </w:tr>
      <w:tr w:rsidR="001838BA" w:rsidRPr="00AD6CB2" w:rsidTr="00E83389">
        <w:trPr>
          <w:trHeight w:val="390"/>
          <w:jc w:val="center"/>
          <w:trPrChange w:id="702" w:author="Adel Khelil" w:date="2024-08-09T10:00:00Z">
            <w:trPr>
              <w:trHeight w:val="390"/>
              <w:jc w:val="center"/>
            </w:trPr>
          </w:trPrChange>
        </w:trPr>
        <w:tc>
          <w:tcPr>
            <w:tcW w:w="4248" w:type="dxa"/>
            <w:vMerge w:val="restart"/>
            <w:vAlign w:val="center"/>
            <w:tcPrChange w:id="703" w:author="Adel Khelil" w:date="2024-08-09T10:00:00Z">
              <w:tcPr>
                <w:tcW w:w="4074" w:type="dxa"/>
                <w:vMerge w:val="restart"/>
                <w:vAlign w:val="center"/>
              </w:tcPr>
            </w:tcPrChange>
          </w:tcPr>
          <w:p w:rsidR="001838BA" w:rsidRPr="00AD6CB2" w:rsidRDefault="001838BA" w:rsidP="00C21D8A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Cure d’éventration</w:t>
            </w:r>
          </w:p>
        </w:tc>
        <w:tc>
          <w:tcPr>
            <w:tcW w:w="1728" w:type="dxa"/>
            <w:vAlign w:val="center"/>
            <w:tcPrChange w:id="704" w:author="Adel Khelil" w:date="2024-08-09T10:00:00Z">
              <w:tcPr>
                <w:tcW w:w="1902" w:type="dxa"/>
                <w:vAlign w:val="center"/>
              </w:tcPr>
            </w:tcPrChange>
          </w:tcPr>
          <w:p w:rsidR="001838BA" w:rsidRPr="00AD6CB2" w:rsidRDefault="001838BA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Céfazoline</w:t>
            </w:r>
          </w:p>
        </w:tc>
        <w:tc>
          <w:tcPr>
            <w:tcW w:w="1760" w:type="dxa"/>
            <w:vAlign w:val="center"/>
            <w:tcPrChange w:id="705" w:author="Adel Khelil" w:date="2024-08-09T10:00:00Z">
              <w:tcPr>
                <w:tcW w:w="1760" w:type="dxa"/>
                <w:vAlign w:val="center"/>
              </w:tcPr>
            </w:tcPrChange>
          </w:tcPr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2g IV lente</w:t>
            </w:r>
          </w:p>
        </w:tc>
        <w:tc>
          <w:tcPr>
            <w:tcW w:w="3134" w:type="dxa"/>
            <w:vAlign w:val="center"/>
            <w:tcPrChange w:id="706" w:author="Adel Khelil" w:date="2024-08-09T10:00:00Z">
              <w:tcPr>
                <w:tcW w:w="3134" w:type="dxa"/>
                <w:vAlign w:val="center"/>
              </w:tcPr>
            </w:tcPrChange>
          </w:tcPr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 (si durée &gt;4h réinjecter 1g)</w:t>
            </w:r>
          </w:p>
        </w:tc>
      </w:tr>
      <w:tr w:rsidR="00D36CB2" w:rsidRPr="00AD6CB2" w:rsidTr="00E83389">
        <w:trPr>
          <w:trHeight w:val="1021"/>
          <w:jc w:val="center"/>
          <w:trPrChange w:id="707" w:author="Adel Khelil" w:date="2024-08-09T10:00:00Z">
            <w:trPr>
              <w:trHeight w:val="1021"/>
              <w:jc w:val="center"/>
            </w:trPr>
          </w:trPrChange>
        </w:trPr>
        <w:tc>
          <w:tcPr>
            <w:tcW w:w="4248" w:type="dxa"/>
            <w:vMerge/>
            <w:vAlign w:val="center"/>
            <w:tcPrChange w:id="708" w:author="Adel Khelil" w:date="2024-08-09T10:00:00Z">
              <w:tcPr>
                <w:tcW w:w="4074" w:type="dxa"/>
                <w:vMerge/>
                <w:vAlign w:val="center"/>
              </w:tcPr>
            </w:tcPrChange>
          </w:tcPr>
          <w:p w:rsidR="00D36CB2" w:rsidRPr="00AD6CB2" w:rsidRDefault="00D36CB2" w:rsidP="00C21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  <w:tcPrChange w:id="709" w:author="Adel Khelil" w:date="2024-08-09T10:00:00Z">
              <w:tcPr>
                <w:tcW w:w="1902" w:type="dxa"/>
                <w:vAlign w:val="center"/>
              </w:tcPr>
            </w:tcPrChange>
          </w:tcPr>
          <w:p w:rsidR="00D36CB2" w:rsidRPr="00AD6CB2" w:rsidRDefault="00D36CB2" w:rsidP="00CD73FC">
            <w:pPr>
              <w:rPr>
                <w:rFonts w:ascii="Times New Roman" w:hAnsi="Times New Roman" w:cs="Times New Roman"/>
                <w:b/>
              </w:rPr>
            </w:pPr>
            <w:r w:rsidRPr="00AD6CB2">
              <w:rPr>
                <w:rFonts w:ascii="Times New Roman" w:hAnsi="Times New Roman" w:cs="Times New Roman"/>
                <w:b/>
              </w:rPr>
              <w:t>Allergie :</w:t>
            </w:r>
          </w:p>
          <w:p w:rsidR="001838BA" w:rsidRPr="00AD6CB2" w:rsidRDefault="00E83389" w:rsidP="00CD73FC">
            <w:pPr>
              <w:rPr>
                <w:rFonts w:ascii="Times New Roman" w:hAnsi="Times New Roman" w:cs="Times New Roman"/>
              </w:rPr>
            </w:pPr>
            <w:ins w:id="710" w:author="Adel Khelil" w:date="2024-08-09T09:57:00Z">
              <w:r w:rsidRPr="00AD6CB2">
                <w:rPr>
                  <w:rFonts w:ascii="Times New Roman" w:hAnsi="Times New Roman" w:cs="Times New Roman"/>
                </w:rPr>
                <w:t xml:space="preserve">Clindamycine </w:t>
              </w:r>
            </w:ins>
            <w:del w:id="711" w:author="Adel Khelil" w:date="2024-08-09T09:57:00Z">
              <w:r w:rsidR="00D36CB2" w:rsidRPr="00AD6CB2" w:rsidDel="00E83389">
                <w:rPr>
                  <w:rFonts w:ascii="Times New Roman" w:hAnsi="Times New Roman" w:cs="Times New Roman"/>
                </w:rPr>
                <w:delText xml:space="preserve">Gentamicine </w:delText>
              </w:r>
            </w:del>
          </w:p>
          <w:p w:rsidR="001838BA" w:rsidRPr="00AD6CB2" w:rsidRDefault="007910BA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+</w:t>
            </w:r>
          </w:p>
          <w:p w:rsidR="00D36CB2" w:rsidRPr="00AD6CB2" w:rsidRDefault="00E83389" w:rsidP="00CD73FC">
            <w:pPr>
              <w:rPr>
                <w:rFonts w:ascii="Times New Roman" w:hAnsi="Times New Roman" w:cs="Times New Roman"/>
              </w:rPr>
            </w:pPr>
            <w:ins w:id="712" w:author="Adel Khelil" w:date="2024-08-09T09:57:00Z">
              <w:r w:rsidRPr="00AD6CB2">
                <w:rPr>
                  <w:rFonts w:ascii="Times New Roman" w:hAnsi="Times New Roman" w:cs="Times New Roman"/>
                </w:rPr>
                <w:t xml:space="preserve">Gentamicine </w:t>
              </w:r>
            </w:ins>
            <w:del w:id="713" w:author="Adel Khelil" w:date="2024-08-09T09:57:00Z">
              <w:r w:rsidR="00D36CB2" w:rsidRPr="00AD6CB2" w:rsidDel="00E83389">
                <w:rPr>
                  <w:rFonts w:ascii="Times New Roman" w:hAnsi="Times New Roman" w:cs="Times New Roman"/>
                </w:rPr>
                <w:delText>Clindamycine</w:delText>
              </w:r>
            </w:del>
          </w:p>
        </w:tc>
        <w:tc>
          <w:tcPr>
            <w:tcW w:w="1760" w:type="dxa"/>
            <w:vAlign w:val="center"/>
            <w:tcPrChange w:id="714" w:author="Adel Khelil" w:date="2024-08-09T10:00:00Z">
              <w:tcPr>
                <w:tcW w:w="1760" w:type="dxa"/>
                <w:vAlign w:val="center"/>
              </w:tcPr>
            </w:tcPrChange>
          </w:tcPr>
          <w:p w:rsidR="00E83389" w:rsidRDefault="00E83389" w:rsidP="00CD73FC">
            <w:pPr>
              <w:jc w:val="center"/>
              <w:rPr>
                <w:ins w:id="715" w:author="Adel Khelil" w:date="2024-08-09T09:58:00Z"/>
                <w:rFonts w:ascii="Times New Roman" w:hAnsi="Times New Roman" w:cs="Times New Roman"/>
              </w:rPr>
            </w:pPr>
          </w:p>
          <w:p w:rsidR="00E83389" w:rsidRDefault="00E83389" w:rsidP="00CD73FC">
            <w:pPr>
              <w:jc w:val="center"/>
              <w:rPr>
                <w:ins w:id="716" w:author="Adel Khelil" w:date="2024-08-09T09:57:00Z"/>
                <w:rFonts w:ascii="Times New Roman" w:hAnsi="Times New Roman" w:cs="Times New Roman"/>
                <w:sz w:val="24"/>
                <w:szCs w:val="24"/>
              </w:rPr>
            </w:pPr>
            <w:ins w:id="717" w:author="Adel Khelil" w:date="2024-08-09T09:57:00Z">
              <w:r>
                <w:rPr>
                  <w:rFonts w:ascii="Times New Roman" w:hAnsi="Times New Roman" w:cs="Times New Roman"/>
                </w:rPr>
                <w:t>9</w:t>
              </w:r>
              <w:r w:rsidRPr="00AD6CB2">
                <w:rPr>
                  <w:rFonts w:ascii="Times New Roman" w:hAnsi="Times New Roman" w:cs="Times New Roman"/>
                </w:rPr>
                <w:t>00 mg</w:t>
              </w:r>
            </w:ins>
          </w:p>
          <w:p w:rsidR="00E83389" w:rsidRDefault="00E83389" w:rsidP="00E83389">
            <w:pPr>
              <w:jc w:val="center"/>
              <w:rPr>
                <w:ins w:id="718" w:author="Adel Khelil" w:date="2024-08-09T09:58:00Z"/>
                <w:rFonts w:ascii="Times New Roman" w:hAnsi="Times New Roman" w:cs="Times New Roman"/>
                <w:sz w:val="24"/>
                <w:szCs w:val="24"/>
              </w:rPr>
            </w:pPr>
          </w:p>
          <w:p w:rsidR="00D36CB2" w:rsidRPr="00AD6CB2" w:rsidDel="00E83389" w:rsidRDefault="00FF5611" w:rsidP="00CD73FC">
            <w:pPr>
              <w:jc w:val="center"/>
              <w:rPr>
                <w:del w:id="719" w:author="Adel Khelil" w:date="2024-08-09T09:57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D36CB2" w:rsidRPr="00AD6CB2">
              <w:rPr>
                <w:rFonts w:ascii="Times New Roman" w:hAnsi="Times New Roman" w:cs="Times New Roman"/>
              </w:rPr>
              <w:t>mg / kg/j</w:t>
            </w:r>
          </w:p>
          <w:p w:rsidR="001838BA" w:rsidRPr="00AD6CB2" w:rsidDel="00E83389" w:rsidRDefault="001838BA" w:rsidP="00CD73FC">
            <w:pPr>
              <w:jc w:val="center"/>
              <w:rPr>
                <w:del w:id="720" w:author="Adel Khelil" w:date="2024-08-09T09:57:00Z"/>
                <w:rFonts w:ascii="Times New Roman" w:hAnsi="Times New Roman" w:cs="Times New Roman"/>
              </w:rPr>
            </w:pPr>
          </w:p>
          <w:p w:rsidR="00D36CB2" w:rsidRPr="00AD6CB2" w:rsidRDefault="00A64FD9">
            <w:pPr>
              <w:jc w:val="center"/>
              <w:rPr>
                <w:rFonts w:ascii="Times New Roman" w:hAnsi="Times New Roman" w:cs="Times New Roman"/>
              </w:rPr>
            </w:pPr>
            <w:del w:id="721" w:author="Adel Khelil" w:date="2024-08-09T09:57:00Z">
              <w:r w:rsidDel="00E83389">
                <w:rPr>
                  <w:rFonts w:ascii="Times New Roman" w:hAnsi="Times New Roman" w:cs="Times New Roman"/>
                </w:rPr>
                <w:delText>9</w:delText>
              </w:r>
              <w:r w:rsidR="00D36CB2" w:rsidRPr="00AD6CB2" w:rsidDel="00E83389">
                <w:rPr>
                  <w:rFonts w:ascii="Times New Roman" w:hAnsi="Times New Roman" w:cs="Times New Roman"/>
                </w:rPr>
                <w:delText>00 mg</w:delText>
              </w:r>
            </w:del>
          </w:p>
        </w:tc>
        <w:tc>
          <w:tcPr>
            <w:tcW w:w="3134" w:type="dxa"/>
            <w:vAlign w:val="center"/>
            <w:tcPrChange w:id="722" w:author="Adel Khelil" w:date="2024-08-09T10:00:00Z">
              <w:tcPr>
                <w:tcW w:w="3134" w:type="dxa"/>
                <w:vAlign w:val="center"/>
              </w:tcPr>
            </w:tcPrChange>
          </w:tcPr>
          <w:p w:rsidR="00D36CB2" w:rsidRPr="00AD6CB2" w:rsidDel="00E83389" w:rsidRDefault="00D36CB2" w:rsidP="00CD73FC">
            <w:pPr>
              <w:jc w:val="center"/>
              <w:rPr>
                <w:del w:id="723" w:author="Adel Khelil" w:date="2024-08-09T09:58:00Z"/>
                <w:rFonts w:ascii="Times New Roman" w:hAnsi="Times New Roman" w:cs="Times New Roman"/>
              </w:rPr>
            </w:pPr>
            <w:del w:id="724" w:author="Adel Khelil" w:date="2024-08-09T09:58:00Z">
              <w:r w:rsidRPr="00AD6CB2" w:rsidDel="00E83389">
                <w:rPr>
                  <w:rFonts w:ascii="Times New Roman" w:hAnsi="Times New Roman" w:cs="Times New Roman"/>
                </w:rPr>
                <w:delText>Dose unique</w:delText>
              </w:r>
            </w:del>
          </w:p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E83389" w:rsidRDefault="00D36CB2" w:rsidP="00E83389">
            <w:pPr>
              <w:jc w:val="center"/>
              <w:rPr>
                <w:ins w:id="725" w:author="Adel Khelil" w:date="2024-08-09T09:58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  <w:p w:rsidR="00E83389" w:rsidRDefault="001838BA">
            <w:pPr>
              <w:jc w:val="center"/>
              <w:rPr>
                <w:ins w:id="726" w:author="Adel Khelil" w:date="2024-08-09T09:58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(si</w:t>
            </w:r>
            <w:r w:rsidR="00FB7072">
              <w:rPr>
                <w:rFonts w:ascii="Times New Roman" w:hAnsi="Times New Roman" w:cs="Times New Roman"/>
              </w:rPr>
              <w:t xml:space="preserve"> durée </w:t>
            </w:r>
            <w:r w:rsidR="00D36CB2" w:rsidRPr="00AD6CB2">
              <w:rPr>
                <w:rFonts w:ascii="Times New Roman" w:hAnsi="Times New Roman" w:cs="Times New Roman"/>
              </w:rPr>
              <w:t>&gt;4</w:t>
            </w:r>
            <w:r w:rsidRPr="00AD6CB2">
              <w:rPr>
                <w:rFonts w:ascii="Times New Roman" w:hAnsi="Times New Roman" w:cs="Times New Roman"/>
              </w:rPr>
              <w:t>h, réinjecter600mg)</w:t>
            </w:r>
          </w:p>
          <w:p w:rsidR="00D36CB2" w:rsidRPr="00AD6CB2" w:rsidRDefault="00E83389">
            <w:pPr>
              <w:jc w:val="center"/>
              <w:rPr>
                <w:rFonts w:ascii="Times New Roman" w:hAnsi="Times New Roman" w:cs="Times New Roman"/>
              </w:rPr>
            </w:pPr>
            <w:ins w:id="727" w:author="Adel Khelil" w:date="2024-08-09T09:58:00Z">
              <w:r w:rsidRPr="00AD6CB2">
                <w:rPr>
                  <w:rFonts w:ascii="Times New Roman" w:hAnsi="Times New Roman" w:cs="Times New Roman"/>
                </w:rPr>
                <w:t>Dose unique</w:t>
              </w:r>
            </w:ins>
          </w:p>
        </w:tc>
      </w:tr>
      <w:tr w:rsidR="001838BA" w:rsidRPr="00AD6CB2" w:rsidTr="00E83389">
        <w:trPr>
          <w:jc w:val="center"/>
          <w:trPrChange w:id="728" w:author="Adel Khelil" w:date="2024-08-09T10:00:00Z">
            <w:trPr>
              <w:jc w:val="center"/>
            </w:trPr>
          </w:trPrChange>
        </w:trPr>
        <w:tc>
          <w:tcPr>
            <w:tcW w:w="4248" w:type="dxa"/>
            <w:vMerge w:val="restart"/>
            <w:vAlign w:val="center"/>
            <w:tcPrChange w:id="729" w:author="Adel Khelil" w:date="2024-08-09T10:00:00Z">
              <w:tcPr>
                <w:tcW w:w="4074" w:type="dxa"/>
                <w:vMerge w:val="restart"/>
                <w:vAlign w:val="center"/>
              </w:tcPr>
            </w:tcPrChange>
          </w:tcPr>
          <w:p w:rsidR="001838BA" w:rsidRPr="00AD6CB2" w:rsidRDefault="001838BA" w:rsidP="00C21D8A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 xml:space="preserve">Plaies de l’abdomen </w:t>
            </w:r>
          </w:p>
        </w:tc>
        <w:tc>
          <w:tcPr>
            <w:tcW w:w="1728" w:type="dxa"/>
            <w:vAlign w:val="center"/>
            <w:tcPrChange w:id="730" w:author="Adel Khelil" w:date="2024-08-09T10:00:00Z">
              <w:tcPr>
                <w:tcW w:w="1902" w:type="dxa"/>
                <w:vAlign w:val="center"/>
              </w:tcPr>
            </w:tcPrChange>
          </w:tcPr>
          <w:p w:rsidR="001838BA" w:rsidRPr="00AD6CB2" w:rsidRDefault="001838BA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Amoxicilline +</w:t>
            </w:r>
            <w:ins w:id="731" w:author="Adel Khelil" w:date="2024-08-09T09:56:00Z">
              <w:r w:rsidR="00E83389">
                <w:rPr>
                  <w:rFonts w:ascii="Times New Roman" w:hAnsi="Times New Roman" w:cs="Times New Roman"/>
                </w:rPr>
                <w:t>A</w:t>
              </w:r>
            </w:ins>
            <w:ins w:id="732" w:author="Adel Khelil" w:date="2024-08-09T09:57:00Z">
              <w:r w:rsidR="00E83389">
                <w:rPr>
                  <w:rFonts w:ascii="Times New Roman" w:hAnsi="Times New Roman" w:cs="Times New Roman"/>
                </w:rPr>
                <w:t xml:space="preserve">c. </w:t>
              </w:r>
            </w:ins>
            <w:del w:id="733" w:author="Adel Khelil" w:date="2024-08-09T09:57:00Z">
              <w:r w:rsidRPr="00AD6CB2" w:rsidDel="00E83389">
                <w:rPr>
                  <w:rFonts w:ascii="Times New Roman" w:hAnsi="Times New Roman" w:cs="Times New Roman"/>
                </w:rPr>
                <w:delText xml:space="preserve"> acide </w:delText>
              </w:r>
            </w:del>
            <w:r w:rsidRPr="00AD6CB2">
              <w:rPr>
                <w:rFonts w:ascii="Times New Roman" w:hAnsi="Times New Roman" w:cs="Times New Roman"/>
              </w:rPr>
              <w:t xml:space="preserve">clavulanique </w:t>
            </w:r>
          </w:p>
        </w:tc>
        <w:tc>
          <w:tcPr>
            <w:tcW w:w="1760" w:type="dxa"/>
            <w:vAlign w:val="center"/>
            <w:tcPrChange w:id="734" w:author="Adel Khelil" w:date="2024-08-09T10:00:00Z">
              <w:tcPr>
                <w:tcW w:w="1760" w:type="dxa"/>
                <w:vAlign w:val="center"/>
              </w:tcPr>
            </w:tcPrChange>
          </w:tcPr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2 g IV lente</w:t>
            </w:r>
          </w:p>
        </w:tc>
        <w:tc>
          <w:tcPr>
            <w:tcW w:w="3134" w:type="dxa"/>
            <w:vAlign w:val="center"/>
            <w:tcPrChange w:id="735" w:author="Adel Khelil" w:date="2024-08-09T10:00:00Z">
              <w:tcPr>
                <w:tcW w:w="3134" w:type="dxa"/>
                <w:vAlign w:val="center"/>
              </w:tcPr>
            </w:tcPrChange>
          </w:tcPr>
          <w:p w:rsidR="00E83389" w:rsidRDefault="001838BA" w:rsidP="00CD73FC">
            <w:pPr>
              <w:jc w:val="center"/>
              <w:rPr>
                <w:ins w:id="736" w:author="Adel Khelil" w:date="2024-08-09T09:57:00Z"/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 xml:space="preserve">Dose unique </w:t>
            </w:r>
          </w:p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(si durée &gt;2h, réinjecter 1g)</w:t>
            </w:r>
          </w:p>
        </w:tc>
      </w:tr>
      <w:tr w:rsidR="001838BA" w:rsidRPr="00AD6CB2" w:rsidTr="00E83389">
        <w:trPr>
          <w:jc w:val="center"/>
          <w:trPrChange w:id="737" w:author="Adel Khelil" w:date="2024-08-09T10:00:00Z">
            <w:trPr>
              <w:jc w:val="center"/>
            </w:trPr>
          </w:trPrChange>
        </w:trPr>
        <w:tc>
          <w:tcPr>
            <w:tcW w:w="4248" w:type="dxa"/>
            <w:vMerge/>
            <w:vAlign w:val="center"/>
            <w:tcPrChange w:id="738" w:author="Adel Khelil" w:date="2024-08-09T10:00:00Z">
              <w:tcPr>
                <w:tcW w:w="4074" w:type="dxa"/>
                <w:vMerge/>
                <w:vAlign w:val="center"/>
              </w:tcPr>
            </w:tcPrChange>
          </w:tcPr>
          <w:p w:rsidR="001838BA" w:rsidRPr="00AD6CB2" w:rsidRDefault="001838BA" w:rsidP="00C21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  <w:tcPrChange w:id="739" w:author="Adel Khelil" w:date="2024-08-09T10:00:00Z">
              <w:tcPr>
                <w:tcW w:w="1902" w:type="dxa"/>
                <w:vAlign w:val="center"/>
              </w:tcPr>
            </w:tcPrChange>
          </w:tcPr>
          <w:p w:rsidR="001838BA" w:rsidRPr="00AD6CB2" w:rsidRDefault="001838BA" w:rsidP="00CD73FC">
            <w:pPr>
              <w:rPr>
                <w:rFonts w:ascii="Times New Roman" w:hAnsi="Times New Roman" w:cs="Times New Roman"/>
                <w:b/>
              </w:rPr>
            </w:pPr>
            <w:r w:rsidRPr="00AD6CB2">
              <w:rPr>
                <w:rFonts w:ascii="Times New Roman" w:hAnsi="Times New Roman" w:cs="Times New Roman"/>
                <w:b/>
              </w:rPr>
              <w:t>Allergie :</w:t>
            </w:r>
          </w:p>
          <w:p w:rsidR="00E34C23" w:rsidRPr="00AD6CB2" w:rsidRDefault="00E83389" w:rsidP="00CD73FC">
            <w:pPr>
              <w:rPr>
                <w:rFonts w:ascii="Times New Roman" w:hAnsi="Times New Roman" w:cs="Times New Roman"/>
              </w:rPr>
            </w:pPr>
            <w:ins w:id="740" w:author="Adel Khelil" w:date="2024-08-09T09:57:00Z">
              <w:r>
                <w:rPr>
                  <w:rFonts w:ascii="Times New Roman" w:hAnsi="Times New Roman" w:cs="Times New Roman"/>
                </w:rPr>
                <w:t>M</w:t>
              </w:r>
            </w:ins>
            <w:del w:id="741" w:author="Adel Khelil" w:date="2024-08-09T09:57:00Z">
              <w:r w:rsidR="00E34C23" w:rsidRPr="00AD6CB2" w:rsidDel="00E83389">
                <w:rPr>
                  <w:rFonts w:ascii="Times New Roman" w:hAnsi="Times New Roman" w:cs="Times New Roman"/>
                </w:rPr>
                <w:delText>m</w:delText>
              </w:r>
            </w:del>
            <w:r w:rsidR="00E34C23" w:rsidRPr="00AD6CB2">
              <w:rPr>
                <w:rFonts w:ascii="Times New Roman" w:hAnsi="Times New Roman" w:cs="Times New Roman"/>
              </w:rPr>
              <w:t>étronidazole</w:t>
            </w:r>
          </w:p>
          <w:p w:rsidR="001838BA" w:rsidRPr="00AD6CB2" w:rsidRDefault="00A53AA4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+</w:t>
            </w:r>
          </w:p>
          <w:p w:rsidR="001838BA" w:rsidRPr="00AD6CB2" w:rsidRDefault="00286EF9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G</w:t>
            </w:r>
            <w:r w:rsidR="001838BA" w:rsidRPr="00AD6CB2">
              <w:rPr>
                <w:rFonts w:ascii="Times New Roman" w:hAnsi="Times New Roman" w:cs="Times New Roman"/>
              </w:rPr>
              <w:t>entamicine</w:t>
            </w:r>
          </w:p>
        </w:tc>
        <w:tc>
          <w:tcPr>
            <w:tcW w:w="1760" w:type="dxa"/>
            <w:vAlign w:val="center"/>
            <w:tcPrChange w:id="742" w:author="Adel Khelil" w:date="2024-08-09T10:00:00Z">
              <w:tcPr>
                <w:tcW w:w="1760" w:type="dxa"/>
                <w:vAlign w:val="center"/>
              </w:tcPr>
            </w:tcPrChange>
          </w:tcPr>
          <w:p w:rsidR="001838BA" w:rsidRPr="00C52F13" w:rsidRDefault="001838BA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838BA" w:rsidRPr="00C52F13" w:rsidRDefault="001838BA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52F13">
              <w:rPr>
                <w:rFonts w:ascii="Times New Roman" w:hAnsi="Times New Roman" w:cs="Times New Roman"/>
                <w:lang w:val="en-US"/>
              </w:rPr>
              <w:t>1g (perfusion)</w:t>
            </w:r>
          </w:p>
          <w:p w:rsidR="001838BA" w:rsidRPr="00C52F13" w:rsidRDefault="001838BA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838BA" w:rsidRPr="00C52F13" w:rsidRDefault="00897A33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6-7 </w:t>
            </w:r>
            <w:r w:rsidR="001838BA" w:rsidRPr="00C52F13">
              <w:rPr>
                <w:rFonts w:ascii="Times New Roman" w:hAnsi="Times New Roman" w:cs="Times New Roman"/>
                <w:lang w:val="en-US"/>
              </w:rPr>
              <w:t>mg/kg/j</w:t>
            </w:r>
          </w:p>
        </w:tc>
        <w:tc>
          <w:tcPr>
            <w:tcW w:w="3134" w:type="dxa"/>
            <w:vAlign w:val="center"/>
            <w:tcPrChange w:id="743" w:author="Adel Khelil" w:date="2024-08-09T10:00:00Z">
              <w:tcPr>
                <w:tcW w:w="3134" w:type="dxa"/>
                <w:vAlign w:val="center"/>
              </w:tcPr>
            </w:tcPrChange>
          </w:tcPr>
          <w:p w:rsidR="001838BA" w:rsidRPr="00C52F13" w:rsidRDefault="001838BA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1838BA" w:rsidRPr="00AD6CB2" w:rsidRDefault="001838BA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</w:tc>
      </w:tr>
      <w:tr w:rsidR="009930F1" w:rsidRPr="00AD6CB2" w:rsidTr="00E83389">
        <w:trPr>
          <w:jc w:val="center"/>
          <w:trPrChange w:id="744" w:author="Adel Khelil" w:date="2024-08-09T10:00:00Z">
            <w:trPr>
              <w:jc w:val="center"/>
            </w:trPr>
          </w:trPrChange>
        </w:trPr>
        <w:tc>
          <w:tcPr>
            <w:tcW w:w="4248" w:type="dxa"/>
            <w:vMerge w:val="restart"/>
            <w:vAlign w:val="center"/>
            <w:tcPrChange w:id="745" w:author="Adel Khelil" w:date="2024-08-09T10:00:00Z">
              <w:tcPr>
                <w:tcW w:w="4074" w:type="dxa"/>
                <w:vMerge w:val="restart"/>
                <w:vAlign w:val="center"/>
              </w:tcPr>
            </w:tcPrChange>
          </w:tcPr>
          <w:p w:rsidR="009930F1" w:rsidRPr="00AD6CB2" w:rsidRDefault="009930F1" w:rsidP="00C21D8A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 xml:space="preserve">Prolapsus </w:t>
            </w:r>
            <w:r w:rsidR="00D73BB2">
              <w:rPr>
                <w:rFonts w:ascii="Times New Roman" w:hAnsi="Times New Roman" w:cs="Times New Roman"/>
              </w:rPr>
              <w:t xml:space="preserve">du rectum </w:t>
            </w:r>
            <w:r w:rsidRPr="00AD6CB2">
              <w:rPr>
                <w:rFonts w:ascii="Times New Roman" w:hAnsi="Times New Roman" w:cs="Times New Roman"/>
              </w:rPr>
              <w:t>(toute voie d’abord, avec ou sans mise en place de matériel)</w:t>
            </w:r>
          </w:p>
        </w:tc>
        <w:tc>
          <w:tcPr>
            <w:tcW w:w="1728" w:type="dxa"/>
            <w:vAlign w:val="center"/>
            <w:tcPrChange w:id="746" w:author="Adel Khelil" w:date="2024-08-09T10:00:00Z">
              <w:tcPr>
                <w:tcW w:w="1902" w:type="dxa"/>
                <w:vAlign w:val="center"/>
              </w:tcPr>
            </w:tcPrChange>
          </w:tcPr>
          <w:p w:rsidR="009930F1" w:rsidRPr="00C271C2" w:rsidRDefault="009930F1" w:rsidP="00CD73FC">
            <w:pPr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Céfuroxime</w:t>
            </w:r>
          </w:p>
          <w:p w:rsidR="009930F1" w:rsidRPr="00C271C2" w:rsidRDefault="009930F1" w:rsidP="00CD73FC">
            <w:pPr>
              <w:rPr>
                <w:rFonts w:ascii="Times New Roman" w:hAnsi="Times New Roman" w:cs="Times New Roman"/>
              </w:rPr>
            </w:pPr>
          </w:p>
          <w:p w:rsidR="009930F1" w:rsidRPr="00C271C2" w:rsidRDefault="009930F1" w:rsidP="00CD73FC">
            <w:pPr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Céfazoline</w:t>
            </w:r>
          </w:p>
        </w:tc>
        <w:tc>
          <w:tcPr>
            <w:tcW w:w="1760" w:type="dxa"/>
            <w:vAlign w:val="center"/>
            <w:tcPrChange w:id="747" w:author="Adel Khelil" w:date="2024-08-09T10:00:00Z">
              <w:tcPr>
                <w:tcW w:w="1760" w:type="dxa"/>
                <w:vAlign w:val="center"/>
              </w:tcPr>
            </w:tcPrChange>
          </w:tcPr>
          <w:p w:rsidR="009930F1" w:rsidRPr="00C271C2" w:rsidRDefault="009930F1" w:rsidP="00CD73FC">
            <w:pPr>
              <w:jc w:val="center"/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1,5 g IV lente</w:t>
            </w:r>
          </w:p>
          <w:p w:rsidR="009930F1" w:rsidRPr="00C271C2" w:rsidRDefault="009930F1" w:rsidP="00CD73FC">
            <w:pPr>
              <w:jc w:val="center"/>
              <w:rPr>
                <w:rFonts w:ascii="Times New Roman" w:hAnsi="Times New Roman" w:cs="Times New Roman"/>
              </w:rPr>
            </w:pPr>
          </w:p>
          <w:p w:rsidR="009930F1" w:rsidRPr="00C271C2" w:rsidRDefault="009930F1" w:rsidP="00CD73FC">
            <w:pPr>
              <w:jc w:val="center"/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2g IV lente</w:t>
            </w:r>
          </w:p>
        </w:tc>
        <w:tc>
          <w:tcPr>
            <w:tcW w:w="3134" w:type="dxa"/>
            <w:vAlign w:val="center"/>
            <w:tcPrChange w:id="748" w:author="Adel Khelil" w:date="2024-08-09T10:00:00Z">
              <w:tcPr>
                <w:tcW w:w="3134" w:type="dxa"/>
                <w:vAlign w:val="center"/>
              </w:tcPr>
            </w:tcPrChange>
          </w:tcPr>
          <w:p w:rsidR="009930F1" w:rsidRPr="00C271C2" w:rsidRDefault="009930F1" w:rsidP="00CD73FC">
            <w:pPr>
              <w:jc w:val="center"/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Dose unique (si durée &gt;2h, réinjecter 0.75g</w:t>
            </w:r>
            <w:r w:rsidR="00FB7072" w:rsidRPr="00C271C2">
              <w:rPr>
                <w:rFonts w:ascii="Times New Roman" w:hAnsi="Times New Roman" w:cs="Times New Roman"/>
              </w:rPr>
              <w:t>)</w:t>
            </w:r>
          </w:p>
          <w:p w:rsidR="009930F1" w:rsidRPr="00C271C2" w:rsidRDefault="009930F1" w:rsidP="00CD73FC">
            <w:pPr>
              <w:jc w:val="center"/>
              <w:rPr>
                <w:rFonts w:ascii="Times New Roman" w:hAnsi="Times New Roman" w:cs="Times New Roman"/>
              </w:rPr>
            </w:pPr>
            <w:r w:rsidRPr="00C271C2">
              <w:rPr>
                <w:rFonts w:ascii="Times New Roman" w:hAnsi="Times New Roman" w:cs="Times New Roman"/>
              </w:rPr>
              <w:t>Dose unique (si durée &gt;4h réinjecter 1g</w:t>
            </w:r>
            <w:r w:rsidR="00FB7072" w:rsidRPr="00C271C2">
              <w:rPr>
                <w:rFonts w:ascii="Times New Roman" w:hAnsi="Times New Roman" w:cs="Times New Roman"/>
              </w:rPr>
              <w:t>)</w:t>
            </w:r>
          </w:p>
        </w:tc>
      </w:tr>
      <w:tr w:rsidR="00D36CB2" w:rsidRPr="00AD6CB2" w:rsidTr="00E83389">
        <w:trPr>
          <w:jc w:val="center"/>
          <w:trPrChange w:id="749" w:author="Adel Khelil" w:date="2024-08-09T10:00:00Z">
            <w:trPr>
              <w:jc w:val="center"/>
            </w:trPr>
          </w:trPrChange>
        </w:trPr>
        <w:tc>
          <w:tcPr>
            <w:tcW w:w="4248" w:type="dxa"/>
            <w:vMerge/>
            <w:vAlign w:val="center"/>
            <w:tcPrChange w:id="750" w:author="Adel Khelil" w:date="2024-08-09T10:00:00Z">
              <w:tcPr>
                <w:tcW w:w="4074" w:type="dxa"/>
                <w:vMerge/>
                <w:vAlign w:val="center"/>
              </w:tcPr>
            </w:tcPrChange>
          </w:tcPr>
          <w:p w:rsidR="00D36CB2" w:rsidRPr="00AD6CB2" w:rsidRDefault="00D36CB2" w:rsidP="00C21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Align w:val="center"/>
            <w:tcPrChange w:id="751" w:author="Adel Khelil" w:date="2024-08-09T10:00:00Z">
              <w:tcPr>
                <w:tcW w:w="1902" w:type="dxa"/>
                <w:vAlign w:val="center"/>
              </w:tcPr>
            </w:tcPrChange>
          </w:tcPr>
          <w:p w:rsidR="00D36CB2" w:rsidRPr="00AD6CB2" w:rsidRDefault="00D36CB2" w:rsidP="00CD73FC">
            <w:pPr>
              <w:rPr>
                <w:rFonts w:ascii="Times New Roman" w:hAnsi="Times New Roman" w:cs="Times New Roman"/>
                <w:b/>
              </w:rPr>
            </w:pPr>
            <w:r w:rsidRPr="00AD6CB2">
              <w:rPr>
                <w:rFonts w:ascii="Times New Roman" w:hAnsi="Times New Roman" w:cs="Times New Roman"/>
                <w:b/>
              </w:rPr>
              <w:t>Allergie :</w:t>
            </w:r>
          </w:p>
          <w:p w:rsidR="009930F1" w:rsidRPr="00AD6CB2" w:rsidRDefault="00D36CB2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 xml:space="preserve">Gentamicine </w:t>
            </w:r>
            <w:r w:rsidR="00A53AA4" w:rsidRPr="00AD6CB2">
              <w:rPr>
                <w:rFonts w:ascii="Times New Roman" w:hAnsi="Times New Roman" w:cs="Times New Roman"/>
              </w:rPr>
              <w:t>+</w:t>
            </w:r>
          </w:p>
          <w:p w:rsidR="00D36CB2" w:rsidRPr="00AD6CB2" w:rsidRDefault="00286EF9" w:rsidP="00CD73FC">
            <w:pPr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M</w:t>
            </w:r>
            <w:r w:rsidR="00D36CB2" w:rsidRPr="00AD6CB2">
              <w:rPr>
                <w:rFonts w:ascii="Times New Roman" w:hAnsi="Times New Roman" w:cs="Times New Roman"/>
              </w:rPr>
              <w:t>étronidazole</w:t>
            </w:r>
          </w:p>
        </w:tc>
        <w:tc>
          <w:tcPr>
            <w:tcW w:w="1760" w:type="dxa"/>
            <w:vAlign w:val="center"/>
            <w:tcPrChange w:id="752" w:author="Adel Khelil" w:date="2024-08-09T10:00:00Z">
              <w:tcPr>
                <w:tcW w:w="1760" w:type="dxa"/>
                <w:vAlign w:val="center"/>
              </w:tcPr>
            </w:tcPrChange>
          </w:tcPr>
          <w:p w:rsidR="00E34C23" w:rsidRPr="006431AE" w:rsidRDefault="00E34C23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930F1" w:rsidRPr="006431AE" w:rsidRDefault="00897A33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6-7 </w:t>
            </w:r>
            <w:r w:rsidR="00A53AA4" w:rsidRPr="006431AE">
              <w:rPr>
                <w:rFonts w:ascii="Times New Roman" w:hAnsi="Times New Roman" w:cs="Times New Roman"/>
                <w:lang w:val="en-US"/>
              </w:rPr>
              <w:t>mg/kg/j</w:t>
            </w:r>
          </w:p>
          <w:p w:rsidR="00D36CB2" w:rsidRPr="006431AE" w:rsidRDefault="00D36CB2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31AE">
              <w:rPr>
                <w:rFonts w:ascii="Times New Roman" w:hAnsi="Times New Roman" w:cs="Times New Roman"/>
                <w:lang w:val="en-US"/>
              </w:rPr>
              <w:t>1g</w:t>
            </w:r>
            <w:r w:rsidR="00E34C23" w:rsidRPr="006431AE">
              <w:rPr>
                <w:rFonts w:ascii="Times New Roman" w:hAnsi="Times New Roman" w:cs="Times New Roman"/>
                <w:lang w:val="en-US"/>
              </w:rPr>
              <w:t xml:space="preserve"> (perfusion)</w:t>
            </w:r>
          </w:p>
        </w:tc>
        <w:tc>
          <w:tcPr>
            <w:tcW w:w="3134" w:type="dxa"/>
            <w:vAlign w:val="center"/>
            <w:tcPrChange w:id="753" w:author="Adel Khelil" w:date="2024-08-09T10:00:00Z">
              <w:tcPr>
                <w:tcW w:w="3134" w:type="dxa"/>
                <w:vAlign w:val="center"/>
              </w:tcPr>
            </w:tcPrChange>
          </w:tcPr>
          <w:p w:rsidR="00E34C23" w:rsidRPr="006431AE" w:rsidRDefault="00E34C23" w:rsidP="00CD73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930F1" w:rsidRPr="00AD6CB2" w:rsidRDefault="00A53AA4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  <w:p w:rsidR="00D36CB2" w:rsidRPr="00AD6CB2" w:rsidRDefault="00D36CB2" w:rsidP="00CD73FC">
            <w:pPr>
              <w:jc w:val="center"/>
              <w:rPr>
                <w:rFonts w:ascii="Times New Roman" w:hAnsi="Times New Roman" w:cs="Times New Roman"/>
              </w:rPr>
            </w:pPr>
            <w:r w:rsidRPr="00AD6CB2">
              <w:rPr>
                <w:rFonts w:ascii="Times New Roman" w:hAnsi="Times New Roman" w:cs="Times New Roman"/>
              </w:rPr>
              <w:t>Dose unique</w:t>
            </w:r>
          </w:p>
        </w:tc>
      </w:tr>
    </w:tbl>
    <w:p w:rsidR="00B3505C" w:rsidRDefault="00B3505C" w:rsidP="00B3505C">
      <w:pPr>
        <w:pStyle w:val="Paragraphedeliste"/>
        <w:spacing w:after="0" w:line="240" w:lineRule="auto"/>
        <w:ind w:left="785"/>
        <w:jc w:val="both"/>
        <w:rPr>
          <w:rFonts w:ascii="Times New Roman" w:hAnsi="Times New Roman" w:cs="Times New Roman"/>
          <w:sz w:val="18"/>
          <w:szCs w:val="18"/>
        </w:rPr>
      </w:pPr>
    </w:p>
    <w:p w:rsidR="00330D4A" w:rsidRDefault="00330D4A" w:rsidP="00B3505C">
      <w:pPr>
        <w:pStyle w:val="Paragraphedeliste"/>
        <w:spacing w:after="0" w:line="240" w:lineRule="auto"/>
        <w:ind w:left="785"/>
        <w:jc w:val="both"/>
        <w:rPr>
          <w:rFonts w:ascii="Times New Roman" w:hAnsi="Times New Roman" w:cs="Times New Roman"/>
          <w:sz w:val="18"/>
          <w:szCs w:val="18"/>
        </w:rPr>
      </w:pPr>
    </w:p>
    <w:p w:rsidR="00330D4A" w:rsidRDefault="00330D4A" w:rsidP="00B3505C">
      <w:pPr>
        <w:pStyle w:val="Paragraphedeliste"/>
        <w:spacing w:after="0" w:line="240" w:lineRule="auto"/>
        <w:ind w:left="785"/>
        <w:jc w:val="both"/>
        <w:rPr>
          <w:rFonts w:ascii="Times New Roman" w:hAnsi="Times New Roman" w:cs="Times New Roman"/>
          <w:sz w:val="18"/>
          <w:szCs w:val="18"/>
        </w:rPr>
      </w:pPr>
    </w:p>
    <w:p w:rsidR="00330D4A" w:rsidRPr="00141947" w:rsidRDefault="00330D4A" w:rsidP="00B3505C">
      <w:pPr>
        <w:pStyle w:val="Paragraphedeliste"/>
        <w:spacing w:after="0" w:line="240" w:lineRule="auto"/>
        <w:ind w:left="785"/>
        <w:jc w:val="both"/>
        <w:rPr>
          <w:rFonts w:ascii="Times New Roman" w:hAnsi="Times New Roman" w:cs="Times New Roman"/>
          <w:sz w:val="18"/>
          <w:szCs w:val="18"/>
        </w:rPr>
      </w:pPr>
    </w:p>
    <w:p w:rsidR="00D50476" w:rsidRDefault="007C2D31" w:rsidP="00D5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C2D31">
        <w:rPr>
          <w:noProof/>
        </w:rPr>
        <w:pict>
          <v:shape id="Text Box 16" o:spid="_x0000_s1036" type="#_x0000_t202" style="position:absolute;left:0;text-align:left;margin-left:0;margin-top:0;width:429.2pt;height:26.85pt;z-index:251680768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">
            <v:path arrowok="t"/>
            <v:textbox>
              <w:txbxContent>
                <w:p w:rsidR="00E83389" w:rsidRDefault="00E83389" w:rsidP="0079637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  <w:t xml:space="preserve">(ABP) 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  <w:t>en chirurgie urologique(urine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  <w:t>s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  <w:t xml:space="preserve"> stérile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  <w:t>s</w:t>
                  </w: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  <w:t>)</w:t>
                  </w:r>
                </w:p>
                <w:p w:rsidR="00E83389" w:rsidRPr="003677C7" w:rsidRDefault="00E83389" w:rsidP="0079637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</w:pPr>
                </w:p>
                <w:p w:rsidR="00E83389" w:rsidRDefault="00E83389"/>
              </w:txbxContent>
            </v:textbox>
          </v:shape>
        </w:pict>
      </w:r>
    </w:p>
    <w:p w:rsidR="003677C7" w:rsidRDefault="003677C7" w:rsidP="00D5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A64FD9" w:rsidRDefault="00A64FD9" w:rsidP="00D5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50476" w:rsidRPr="00D50476" w:rsidRDefault="00D50476" w:rsidP="00D5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7F75B8" w:rsidRDefault="007F75B8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Style w:val="Grilledutableau"/>
        <w:tblW w:w="10738" w:type="dxa"/>
        <w:jc w:val="center"/>
        <w:tblLook w:val="04A0"/>
        <w:tblPrChange w:id="754" w:author="Adel Khelil" w:date="2024-08-09T10:03:00Z">
          <w:tblPr>
            <w:tblStyle w:val="Grilledutableau"/>
            <w:tblW w:w="10738" w:type="dxa"/>
            <w:jc w:val="center"/>
            <w:tblLook w:val="04A0"/>
          </w:tblPr>
        </w:tblPrChange>
      </w:tblPr>
      <w:tblGrid>
        <w:gridCol w:w="3676"/>
        <w:gridCol w:w="2422"/>
        <w:gridCol w:w="2122"/>
        <w:gridCol w:w="2518"/>
        <w:tblGridChange w:id="755">
          <w:tblGrid>
            <w:gridCol w:w="3676"/>
            <w:gridCol w:w="8"/>
            <w:gridCol w:w="2128"/>
            <w:gridCol w:w="2161"/>
            <w:gridCol w:w="2765"/>
          </w:tblGrid>
        </w:tblGridChange>
      </w:tblGrid>
      <w:tr w:rsidR="00845DA1" w:rsidTr="00753ED2">
        <w:trPr>
          <w:trHeight w:val="736"/>
          <w:jc w:val="center"/>
          <w:trPrChange w:id="756" w:author="Adel Khelil" w:date="2024-08-09T10:03:00Z">
            <w:trPr>
              <w:trHeight w:val="736"/>
              <w:jc w:val="center"/>
            </w:trPr>
          </w:trPrChange>
        </w:trPr>
        <w:tc>
          <w:tcPr>
            <w:tcW w:w="3684" w:type="dxa"/>
            <w:vAlign w:val="center"/>
            <w:tcPrChange w:id="757" w:author="Adel Khelil" w:date="2024-08-09T10:03:00Z">
              <w:tcPr>
                <w:tcW w:w="3684" w:type="dxa"/>
                <w:gridSpan w:val="2"/>
                <w:vAlign w:val="center"/>
              </w:tcPr>
            </w:tcPrChange>
          </w:tcPr>
          <w:p w:rsidR="00845DA1" w:rsidRDefault="00845DA1" w:rsidP="00845DA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Acte chirurgical</w:t>
            </w:r>
          </w:p>
        </w:tc>
        <w:tc>
          <w:tcPr>
            <w:tcW w:w="2407" w:type="dxa"/>
            <w:vAlign w:val="center"/>
            <w:tcPrChange w:id="758" w:author="Adel Khelil" w:date="2024-08-09T10:03:00Z">
              <w:tcPr>
                <w:tcW w:w="2128" w:type="dxa"/>
                <w:vAlign w:val="center"/>
              </w:tcPr>
            </w:tcPrChange>
          </w:tcPr>
          <w:p w:rsidR="00845DA1" w:rsidRDefault="0079637C" w:rsidP="00845DA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Molécule</w:t>
            </w:r>
          </w:p>
        </w:tc>
        <w:tc>
          <w:tcPr>
            <w:tcW w:w="2126" w:type="dxa"/>
            <w:vAlign w:val="center"/>
            <w:tcPrChange w:id="759" w:author="Adel Khelil" w:date="2024-08-09T10:03:00Z">
              <w:tcPr>
                <w:tcW w:w="2161" w:type="dxa"/>
                <w:vAlign w:val="center"/>
              </w:tcPr>
            </w:tcPrChange>
          </w:tcPr>
          <w:p w:rsidR="00845DA1" w:rsidRDefault="00845DA1" w:rsidP="00845DA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Dose initiale</w:t>
            </w:r>
          </w:p>
        </w:tc>
        <w:tc>
          <w:tcPr>
            <w:tcW w:w="2521" w:type="dxa"/>
            <w:vAlign w:val="center"/>
            <w:tcPrChange w:id="760" w:author="Adel Khelil" w:date="2024-08-09T10:03:00Z">
              <w:tcPr>
                <w:tcW w:w="2765" w:type="dxa"/>
                <w:vAlign w:val="center"/>
              </w:tcPr>
            </w:tcPrChange>
          </w:tcPr>
          <w:p w:rsidR="00845DA1" w:rsidRDefault="00845DA1" w:rsidP="00845DA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Posologie et durée</w:t>
            </w:r>
          </w:p>
        </w:tc>
      </w:tr>
      <w:tr w:rsidR="00845DA1" w:rsidTr="0079637C">
        <w:trPr>
          <w:trHeight w:val="383"/>
          <w:jc w:val="center"/>
        </w:trPr>
        <w:tc>
          <w:tcPr>
            <w:tcW w:w="10738" w:type="dxa"/>
            <w:gridSpan w:val="4"/>
            <w:vAlign w:val="center"/>
          </w:tcPr>
          <w:p w:rsidR="00845DA1" w:rsidRPr="00845DA1" w:rsidRDefault="00845DA1" w:rsidP="00845DA1">
            <w:pPr>
              <w:rPr>
                <w:rFonts w:asciiTheme="majorBidi" w:hAnsiTheme="majorBidi" w:cstheme="majorBidi"/>
                <w:b/>
                <w:bCs/>
                <w:i/>
              </w:rPr>
            </w:pPr>
            <w:r w:rsidRPr="00845DA1">
              <w:rPr>
                <w:rFonts w:asciiTheme="majorBidi" w:hAnsiTheme="majorBidi" w:cstheme="majorBidi"/>
                <w:b/>
                <w:bCs/>
                <w:i/>
              </w:rPr>
              <w:t>Chirurgie de la prostate :</w:t>
            </w:r>
          </w:p>
        </w:tc>
      </w:tr>
      <w:tr w:rsidR="00845DA1" w:rsidTr="00753ED2">
        <w:trPr>
          <w:trHeight w:val="1022"/>
          <w:jc w:val="center"/>
          <w:trPrChange w:id="761" w:author="Adel Khelil" w:date="2024-08-09T10:03:00Z">
            <w:trPr>
              <w:trHeight w:val="1022"/>
              <w:jc w:val="center"/>
            </w:trPr>
          </w:trPrChange>
        </w:trPr>
        <w:tc>
          <w:tcPr>
            <w:tcW w:w="3684" w:type="dxa"/>
            <w:vMerge w:val="restart"/>
            <w:vAlign w:val="center"/>
            <w:tcPrChange w:id="762" w:author="Adel Khelil" w:date="2024-08-09T10:03:00Z">
              <w:tcPr>
                <w:tcW w:w="3684" w:type="dxa"/>
                <w:gridSpan w:val="2"/>
                <w:vMerge w:val="restart"/>
                <w:vAlign w:val="center"/>
              </w:tcPr>
            </w:tcPrChange>
          </w:tcPr>
          <w:p w:rsidR="00845DA1" w:rsidRDefault="00845DA1" w:rsidP="00845DA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Résection endoscopique de la prostate incision cervico-prostatique</w:t>
            </w:r>
            <w:del w:id="763" w:author="Ahlem Gzara" w:date="2025-07-08T08:58:00Z">
              <w:r w:rsidDel="004E49C4">
                <w:rPr>
                  <w:rFonts w:asciiTheme="majorBidi" w:hAnsiTheme="majorBidi" w:cstheme="majorBidi"/>
                </w:rPr>
                <w:delText>.</w:delText>
              </w:r>
            </w:del>
          </w:p>
          <w:p w:rsidR="00845DA1" w:rsidRPr="00363A64" w:rsidRDefault="00845DA1" w:rsidP="00845DA1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Adénomectomie</w:t>
            </w:r>
          </w:p>
        </w:tc>
        <w:tc>
          <w:tcPr>
            <w:tcW w:w="2407" w:type="dxa"/>
            <w:vAlign w:val="center"/>
            <w:tcPrChange w:id="764" w:author="Adel Khelil" w:date="2024-08-09T10:03:00Z">
              <w:tcPr>
                <w:tcW w:w="2128" w:type="dxa"/>
                <w:vAlign w:val="center"/>
              </w:tcPr>
            </w:tcPrChange>
          </w:tcPr>
          <w:p w:rsidR="00845DA1" w:rsidRPr="00C271C2" w:rsidRDefault="00845DA1" w:rsidP="00C21D8A">
            <w:pPr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Céfazoline</w:t>
            </w:r>
          </w:p>
          <w:p w:rsidR="00845DA1" w:rsidRPr="00C271C2" w:rsidRDefault="00845DA1" w:rsidP="00C21D8A">
            <w:pPr>
              <w:rPr>
                <w:rFonts w:asciiTheme="majorBidi" w:hAnsiTheme="majorBidi" w:cstheme="majorBidi"/>
              </w:rPr>
            </w:pPr>
          </w:p>
          <w:p w:rsidR="00845DA1" w:rsidRPr="00C271C2" w:rsidRDefault="00845DA1" w:rsidP="00C21D8A">
            <w:pPr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Ou</w:t>
            </w:r>
          </w:p>
          <w:p w:rsidR="00845DA1" w:rsidRPr="00C271C2" w:rsidDel="00E83389" w:rsidRDefault="00845DA1" w:rsidP="00C21D8A">
            <w:pPr>
              <w:rPr>
                <w:del w:id="765" w:author="Adel Khelil" w:date="2024-08-09T10:01:00Z"/>
                <w:rFonts w:asciiTheme="majorBidi" w:hAnsiTheme="majorBidi" w:cstheme="majorBidi"/>
              </w:rPr>
            </w:pPr>
          </w:p>
          <w:p w:rsidR="00845DA1" w:rsidRPr="00C271C2" w:rsidRDefault="00845DA1" w:rsidP="00C21D8A">
            <w:pPr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Céfuroxime</w:t>
            </w:r>
          </w:p>
        </w:tc>
        <w:tc>
          <w:tcPr>
            <w:tcW w:w="2126" w:type="dxa"/>
            <w:vAlign w:val="center"/>
            <w:tcPrChange w:id="766" w:author="Adel Khelil" w:date="2024-08-09T10:03:00Z">
              <w:tcPr>
                <w:tcW w:w="2161" w:type="dxa"/>
                <w:vAlign w:val="center"/>
              </w:tcPr>
            </w:tcPrChange>
          </w:tcPr>
          <w:p w:rsidR="00845DA1" w:rsidRPr="00C271C2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2 g IV lente</w:t>
            </w:r>
          </w:p>
          <w:p w:rsidR="00845DA1" w:rsidRPr="00C271C2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845DA1" w:rsidRPr="00C271C2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845DA1" w:rsidRPr="00C271C2" w:rsidDel="00E83389" w:rsidRDefault="00845DA1" w:rsidP="0079637C">
            <w:pPr>
              <w:jc w:val="center"/>
              <w:rPr>
                <w:del w:id="767" w:author="Adel Khelil" w:date="2024-08-09T10:01:00Z"/>
                <w:rFonts w:asciiTheme="majorBidi" w:hAnsiTheme="majorBidi" w:cstheme="majorBidi"/>
              </w:rPr>
            </w:pPr>
          </w:p>
          <w:p w:rsidR="00845DA1" w:rsidRPr="00C271C2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1,5 g IV lente</w:t>
            </w:r>
          </w:p>
        </w:tc>
        <w:tc>
          <w:tcPr>
            <w:tcW w:w="2521" w:type="dxa"/>
            <w:vAlign w:val="center"/>
            <w:tcPrChange w:id="768" w:author="Adel Khelil" w:date="2024-08-09T10:03:00Z">
              <w:tcPr>
                <w:tcW w:w="2765" w:type="dxa"/>
                <w:vAlign w:val="center"/>
              </w:tcPr>
            </w:tcPrChange>
          </w:tcPr>
          <w:p w:rsidR="00845DA1" w:rsidRPr="00C271C2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E83389" w:rsidRDefault="00845DA1" w:rsidP="0079637C">
            <w:pPr>
              <w:jc w:val="center"/>
              <w:rPr>
                <w:ins w:id="769" w:author="Adel Khelil" w:date="2024-08-09T10:01:00Z"/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Dose unique</w:t>
            </w:r>
          </w:p>
          <w:p w:rsidR="00845DA1" w:rsidRPr="00C271C2" w:rsidRDefault="00E83389" w:rsidP="0079637C">
            <w:pPr>
              <w:jc w:val="center"/>
              <w:rPr>
                <w:rFonts w:asciiTheme="majorBidi" w:hAnsiTheme="majorBidi" w:cstheme="majorBidi"/>
              </w:rPr>
            </w:pPr>
            <w:ins w:id="770" w:author="Adel Khelil" w:date="2024-08-09T10:01:00Z">
              <w:r>
                <w:rPr>
                  <w:rFonts w:asciiTheme="majorBidi" w:hAnsiTheme="majorBidi" w:cstheme="majorBidi"/>
                </w:rPr>
                <w:t>(</w:t>
              </w:r>
            </w:ins>
            <w:r w:rsidR="00845DA1" w:rsidRPr="00C271C2">
              <w:rPr>
                <w:rFonts w:asciiTheme="majorBidi" w:hAnsiTheme="majorBidi" w:cstheme="majorBidi"/>
              </w:rPr>
              <w:t>si durée &gt; 4h réinjecter 1g</w:t>
            </w:r>
            <w:ins w:id="771" w:author="Adel Khelil" w:date="2024-08-09T10:01:00Z">
              <w:r>
                <w:rPr>
                  <w:rFonts w:asciiTheme="majorBidi" w:hAnsiTheme="majorBidi" w:cstheme="majorBidi"/>
                </w:rPr>
                <w:t>)</w:t>
              </w:r>
            </w:ins>
          </w:p>
          <w:p w:rsidR="00845DA1" w:rsidRPr="00C271C2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845DA1" w:rsidRPr="00C271C2" w:rsidDel="00E83389" w:rsidRDefault="00845DA1" w:rsidP="0079637C">
            <w:pPr>
              <w:jc w:val="center"/>
              <w:rPr>
                <w:del w:id="772" w:author="Adel Khelil" w:date="2024-08-09T10:01:00Z"/>
                <w:rFonts w:asciiTheme="majorBidi" w:hAnsiTheme="majorBidi" w:cstheme="majorBidi"/>
              </w:rPr>
            </w:pPr>
          </w:p>
          <w:p w:rsidR="00E83389" w:rsidRDefault="00845DA1" w:rsidP="0079637C">
            <w:pPr>
              <w:jc w:val="center"/>
              <w:rPr>
                <w:ins w:id="773" w:author="Adel Khelil" w:date="2024-08-09T10:01:00Z"/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Dose unique</w:t>
            </w:r>
          </w:p>
          <w:p w:rsidR="00845DA1" w:rsidRPr="00C271C2" w:rsidRDefault="00E83389" w:rsidP="0079637C">
            <w:pPr>
              <w:jc w:val="center"/>
              <w:rPr>
                <w:rFonts w:asciiTheme="majorBidi" w:hAnsiTheme="majorBidi" w:cstheme="majorBidi"/>
              </w:rPr>
            </w:pPr>
            <w:ins w:id="774" w:author="Adel Khelil" w:date="2024-08-09T10:01:00Z">
              <w:r>
                <w:rPr>
                  <w:rFonts w:asciiTheme="majorBidi" w:hAnsiTheme="majorBidi" w:cstheme="majorBidi"/>
                </w:rPr>
                <w:t>(</w:t>
              </w:r>
            </w:ins>
            <w:r w:rsidR="00845DA1" w:rsidRPr="00C271C2">
              <w:rPr>
                <w:rFonts w:asciiTheme="majorBidi" w:hAnsiTheme="majorBidi" w:cstheme="majorBidi"/>
              </w:rPr>
              <w:t>si durée &gt; 2h réinjecter 0.75g</w:t>
            </w:r>
            <w:ins w:id="775" w:author="Adel Khelil" w:date="2024-08-09T10:01:00Z">
              <w:r>
                <w:rPr>
                  <w:rFonts w:asciiTheme="majorBidi" w:hAnsiTheme="majorBidi" w:cstheme="majorBidi"/>
                </w:rPr>
                <w:t xml:space="preserve">) </w:t>
              </w:r>
            </w:ins>
          </w:p>
        </w:tc>
      </w:tr>
      <w:tr w:rsidR="00845DA1" w:rsidTr="00753ED2">
        <w:trPr>
          <w:jc w:val="center"/>
          <w:trPrChange w:id="776" w:author="Adel Khelil" w:date="2024-08-09T10:03:00Z">
            <w:trPr>
              <w:jc w:val="center"/>
            </w:trPr>
          </w:trPrChange>
        </w:trPr>
        <w:tc>
          <w:tcPr>
            <w:tcW w:w="3684" w:type="dxa"/>
            <w:vMerge/>
            <w:tcBorders>
              <w:bottom w:val="single" w:sz="4" w:space="0" w:color="000000" w:themeColor="text1"/>
            </w:tcBorders>
            <w:vAlign w:val="center"/>
            <w:tcPrChange w:id="777" w:author="Adel Khelil" w:date="2024-08-09T10:03:00Z">
              <w:tcPr>
                <w:tcW w:w="3684" w:type="dxa"/>
                <w:gridSpan w:val="2"/>
                <w:vMerge/>
                <w:tcBorders>
                  <w:bottom w:val="single" w:sz="4" w:space="0" w:color="000000" w:themeColor="text1"/>
                </w:tcBorders>
                <w:vAlign w:val="center"/>
              </w:tcPr>
            </w:tcPrChange>
          </w:tcPr>
          <w:p w:rsidR="00845DA1" w:rsidRPr="00077D2C" w:rsidRDefault="00845DA1" w:rsidP="00C21D8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07" w:type="dxa"/>
            <w:tcBorders>
              <w:bottom w:val="single" w:sz="4" w:space="0" w:color="000000" w:themeColor="text1"/>
            </w:tcBorders>
            <w:vAlign w:val="center"/>
            <w:tcPrChange w:id="778" w:author="Adel Khelil" w:date="2024-08-09T10:03:00Z">
              <w:tcPr>
                <w:tcW w:w="2128" w:type="dxa"/>
                <w:tcBorders>
                  <w:bottom w:val="single" w:sz="4" w:space="0" w:color="000000" w:themeColor="text1"/>
                </w:tcBorders>
                <w:vAlign w:val="center"/>
              </w:tcPr>
            </w:tcPrChange>
          </w:tcPr>
          <w:p w:rsidR="00845DA1" w:rsidRPr="00845DA1" w:rsidRDefault="00845DA1" w:rsidP="00C21D8A">
            <w:pPr>
              <w:rPr>
                <w:rFonts w:asciiTheme="majorBidi" w:hAnsiTheme="majorBidi" w:cstheme="majorBidi"/>
                <w:b/>
              </w:rPr>
            </w:pPr>
            <w:r w:rsidRPr="00845DA1">
              <w:rPr>
                <w:rFonts w:asciiTheme="majorBidi" w:hAnsiTheme="majorBidi" w:cstheme="majorBidi"/>
                <w:b/>
              </w:rPr>
              <w:t xml:space="preserve">Allergie :  </w:t>
            </w:r>
          </w:p>
          <w:p w:rsidR="00845DA1" w:rsidRPr="007A5DC4" w:rsidRDefault="00286EF9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</w:t>
            </w:r>
            <w:r w:rsidR="00845DA1"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2126" w:type="dxa"/>
            <w:tcBorders>
              <w:bottom w:val="single" w:sz="4" w:space="0" w:color="000000" w:themeColor="text1"/>
            </w:tcBorders>
            <w:vAlign w:val="center"/>
            <w:tcPrChange w:id="779" w:author="Adel Khelil" w:date="2024-08-09T10:03:00Z">
              <w:tcPr>
                <w:tcW w:w="2161" w:type="dxa"/>
                <w:tcBorders>
                  <w:bottom w:val="single" w:sz="4" w:space="0" w:color="000000" w:themeColor="text1"/>
                </w:tcBorders>
                <w:vAlign w:val="center"/>
              </w:tcPr>
            </w:tcPrChange>
          </w:tcPr>
          <w:p w:rsidR="00845DA1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845DA1" w:rsidRPr="007A5DC4" w:rsidRDefault="00897A33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845DA1">
              <w:rPr>
                <w:rFonts w:asciiTheme="majorBidi" w:hAnsiTheme="majorBidi" w:cstheme="majorBidi"/>
              </w:rPr>
              <w:t>mg/Kg/j</w:t>
            </w:r>
          </w:p>
        </w:tc>
        <w:tc>
          <w:tcPr>
            <w:tcW w:w="2521" w:type="dxa"/>
            <w:tcBorders>
              <w:bottom w:val="single" w:sz="4" w:space="0" w:color="000000" w:themeColor="text1"/>
            </w:tcBorders>
            <w:vAlign w:val="center"/>
            <w:tcPrChange w:id="780" w:author="Adel Khelil" w:date="2024-08-09T10:03:00Z">
              <w:tcPr>
                <w:tcW w:w="2765" w:type="dxa"/>
                <w:tcBorders>
                  <w:bottom w:val="single" w:sz="4" w:space="0" w:color="000000" w:themeColor="text1"/>
                </w:tcBorders>
                <w:vAlign w:val="center"/>
              </w:tcPr>
            </w:tcPrChange>
          </w:tcPr>
          <w:p w:rsidR="00845DA1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845DA1" w:rsidRPr="007A5DC4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845DA1" w:rsidRPr="00D73BB2" w:rsidTr="00753ED2">
        <w:trPr>
          <w:jc w:val="center"/>
          <w:trPrChange w:id="781" w:author="Adel Khelil" w:date="2024-08-09T10:03:00Z">
            <w:trPr>
              <w:jc w:val="center"/>
            </w:trPr>
          </w:trPrChange>
        </w:trPr>
        <w:tc>
          <w:tcPr>
            <w:tcW w:w="3684" w:type="dxa"/>
            <w:shd w:val="clear" w:color="auto" w:fill="D9D9D9" w:themeFill="background1" w:themeFillShade="D9"/>
            <w:vAlign w:val="center"/>
            <w:tcPrChange w:id="782" w:author="Adel Khelil" w:date="2024-08-09T10:03:00Z">
              <w:tcPr>
                <w:tcW w:w="3684" w:type="dxa"/>
                <w:gridSpan w:val="2"/>
                <w:shd w:val="clear" w:color="auto" w:fill="D9D9D9" w:themeFill="background1" w:themeFillShade="D9"/>
                <w:vAlign w:val="center"/>
              </w:tcPr>
            </w:tcPrChange>
          </w:tcPr>
          <w:p w:rsidR="0079637C" w:rsidRPr="00B71565" w:rsidRDefault="0079637C" w:rsidP="00C21D8A">
            <w:pPr>
              <w:rPr>
                <w:rFonts w:ascii="Times New Roman" w:hAnsi="Times New Roman" w:cs="Times New Roman"/>
              </w:rPr>
            </w:pPr>
          </w:p>
          <w:p w:rsidR="00845DA1" w:rsidRPr="00B71565" w:rsidDel="00E83389" w:rsidRDefault="00845DA1" w:rsidP="00C21D8A">
            <w:pPr>
              <w:rPr>
                <w:del w:id="783" w:author="Adel Khelil" w:date="2024-08-09T10:02:00Z"/>
                <w:rFonts w:ascii="Times New Roman" w:hAnsi="Times New Roman" w:cs="Times New Roman"/>
              </w:rPr>
            </w:pPr>
            <w:r w:rsidRPr="00B71565">
              <w:rPr>
                <w:rFonts w:ascii="Times New Roman" w:hAnsi="Times New Roman" w:cs="Times New Roman"/>
              </w:rPr>
              <w:t xml:space="preserve">Prostatectomie totale </w:t>
            </w:r>
          </w:p>
          <w:p w:rsidR="0079637C" w:rsidRPr="00B71565" w:rsidRDefault="007963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shd w:val="clear" w:color="auto" w:fill="D9D9D9" w:themeFill="background1" w:themeFillShade="D9"/>
            <w:vAlign w:val="center"/>
            <w:tcPrChange w:id="784" w:author="Adel Khelil" w:date="2024-08-09T10:03:00Z">
              <w:tcPr>
                <w:tcW w:w="2128" w:type="dxa"/>
                <w:shd w:val="clear" w:color="auto" w:fill="D9D9D9" w:themeFill="background1" w:themeFillShade="D9"/>
                <w:vAlign w:val="center"/>
              </w:tcPr>
            </w:tcPrChange>
          </w:tcPr>
          <w:p w:rsidR="00845DA1" w:rsidRPr="00B71565" w:rsidRDefault="00845DA1" w:rsidP="00C21D8A">
            <w:pPr>
              <w:rPr>
                <w:rFonts w:ascii="Times New Roman" w:hAnsi="Times New Roman" w:cs="Times New Roman"/>
              </w:rPr>
            </w:pPr>
            <w:r w:rsidRPr="00B71565">
              <w:rPr>
                <w:rFonts w:ascii="Times New Roman" w:hAnsi="Times New Roman" w:cs="Times New Roman"/>
              </w:rPr>
              <w:t>Pas d’ABP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  <w:tcPrChange w:id="785" w:author="Adel Khelil" w:date="2024-08-09T10:03:00Z">
              <w:tcPr>
                <w:tcW w:w="2161" w:type="dxa"/>
                <w:shd w:val="clear" w:color="auto" w:fill="D9D9D9" w:themeFill="background1" w:themeFillShade="D9"/>
                <w:vAlign w:val="center"/>
              </w:tcPr>
            </w:tcPrChange>
          </w:tcPr>
          <w:p w:rsidR="00845DA1" w:rsidRPr="00B71565" w:rsidRDefault="00845DA1" w:rsidP="00B71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  <w:vAlign w:val="center"/>
            <w:tcPrChange w:id="786" w:author="Adel Khelil" w:date="2024-08-09T10:03:00Z">
              <w:tcPr>
                <w:tcW w:w="2765" w:type="dxa"/>
                <w:shd w:val="clear" w:color="auto" w:fill="D9D9D9" w:themeFill="background1" w:themeFillShade="D9"/>
                <w:vAlign w:val="center"/>
              </w:tcPr>
            </w:tcPrChange>
          </w:tcPr>
          <w:p w:rsidR="00845DA1" w:rsidRPr="00B71565" w:rsidRDefault="00845DA1" w:rsidP="00B71565">
            <w:pPr>
              <w:rPr>
                <w:rFonts w:ascii="Times New Roman" w:hAnsi="Times New Roman" w:cs="Times New Roman"/>
              </w:rPr>
            </w:pPr>
          </w:p>
        </w:tc>
      </w:tr>
      <w:tr w:rsidR="00845DA1" w:rsidTr="00753ED2">
        <w:trPr>
          <w:jc w:val="center"/>
          <w:trPrChange w:id="787" w:author="Adel Khelil" w:date="2024-08-09T10:03:00Z">
            <w:trPr>
              <w:jc w:val="center"/>
            </w:trPr>
          </w:trPrChange>
        </w:trPr>
        <w:tc>
          <w:tcPr>
            <w:tcW w:w="3684" w:type="dxa"/>
            <w:vMerge w:val="restart"/>
            <w:vAlign w:val="center"/>
            <w:tcPrChange w:id="788" w:author="Adel Khelil" w:date="2024-08-09T10:03:00Z">
              <w:tcPr>
                <w:tcW w:w="3684" w:type="dxa"/>
                <w:gridSpan w:val="2"/>
                <w:vMerge w:val="restart"/>
                <w:vAlign w:val="center"/>
              </w:tcPr>
            </w:tcPrChange>
          </w:tcPr>
          <w:p w:rsidR="00845DA1" w:rsidRDefault="00845DA1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Biopsie de la prostate </w:t>
            </w:r>
          </w:p>
        </w:tc>
        <w:tc>
          <w:tcPr>
            <w:tcW w:w="2407" w:type="dxa"/>
            <w:vAlign w:val="center"/>
            <w:tcPrChange w:id="789" w:author="Adel Khelil" w:date="2024-08-09T10:03:00Z">
              <w:tcPr>
                <w:tcW w:w="2128" w:type="dxa"/>
                <w:vAlign w:val="center"/>
              </w:tcPr>
            </w:tcPrChange>
          </w:tcPr>
          <w:p w:rsidR="00845DA1" w:rsidRPr="007A5DC4" w:rsidRDefault="00845DA1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Ofloxacine</w:t>
            </w:r>
            <w:r w:rsidRPr="00DD3A94">
              <w:rPr>
                <w:rFonts w:asciiTheme="majorBidi" w:hAnsiTheme="majorBidi" w:cstheme="majorBidi"/>
                <w:i/>
                <w:iCs/>
              </w:rPr>
              <w:t>per os</w:t>
            </w:r>
          </w:p>
        </w:tc>
        <w:tc>
          <w:tcPr>
            <w:tcW w:w="2126" w:type="dxa"/>
            <w:vAlign w:val="center"/>
            <w:tcPrChange w:id="790" w:author="Adel Khelil" w:date="2024-08-09T10:03:00Z">
              <w:tcPr>
                <w:tcW w:w="2161" w:type="dxa"/>
                <w:vAlign w:val="center"/>
              </w:tcPr>
            </w:tcPrChange>
          </w:tcPr>
          <w:p w:rsidR="00845DA1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 400 mg</w:t>
            </w:r>
          </w:p>
          <w:p w:rsidR="00845DA1" w:rsidRPr="007A5DC4" w:rsidRDefault="0079637C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 h</w:t>
            </w:r>
            <w:r w:rsidR="00845DA1">
              <w:rPr>
                <w:rFonts w:asciiTheme="majorBidi" w:hAnsiTheme="majorBidi" w:cstheme="majorBidi"/>
              </w:rPr>
              <w:t xml:space="preserve"> avant la biopsie)</w:t>
            </w:r>
          </w:p>
        </w:tc>
        <w:tc>
          <w:tcPr>
            <w:tcW w:w="2521" w:type="dxa"/>
            <w:vAlign w:val="center"/>
            <w:tcPrChange w:id="791" w:author="Adel Khelil" w:date="2024-08-09T10:03:00Z">
              <w:tcPr>
                <w:tcW w:w="2765" w:type="dxa"/>
                <w:vAlign w:val="center"/>
              </w:tcPr>
            </w:tcPrChange>
          </w:tcPr>
          <w:p w:rsidR="00845DA1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845DA1" w:rsidRPr="007A5DC4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845DA1" w:rsidTr="00753ED2">
        <w:trPr>
          <w:jc w:val="center"/>
          <w:trPrChange w:id="792" w:author="Adel Khelil" w:date="2024-08-09T10:03:00Z">
            <w:trPr>
              <w:jc w:val="center"/>
            </w:trPr>
          </w:trPrChange>
        </w:trPr>
        <w:tc>
          <w:tcPr>
            <w:tcW w:w="3684" w:type="dxa"/>
            <w:vMerge/>
            <w:vAlign w:val="center"/>
            <w:tcPrChange w:id="793" w:author="Adel Khelil" w:date="2024-08-09T10:03:00Z">
              <w:tcPr>
                <w:tcW w:w="3684" w:type="dxa"/>
                <w:gridSpan w:val="2"/>
                <w:vMerge/>
                <w:vAlign w:val="center"/>
              </w:tcPr>
            </w:tcPrChange>
          </w:tcPr>
          <w:p w:rsidR="00845DA1" w:rsidRDefault="00845DA1" w:rsidP="00C21D8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07" w:type="dxa"/>
            <w:vAlign w:val="center"/>
            <w:tcPrChange w:id="794" w:author="Adel Khelil" w:date="2024-08-09T10:03:00Z">
              <w:tcPr>
                <w:tcW w:w="2128" w:type="dxa"/>
                <w:vAlign w:val="center"/>
              </w:tcPr>
            </w:tcPrChange>
          </w:tcPr>
          <w:p w:rsidR="00845DA1" w:rsidRDefault="00845DA1" w:rsidP="0079637C">
            <w:pPr>
              <w:rPr>
                <w:rFonts w:asciiTheme="majorBidi" w:hAnsiTheme="majorBidi" w:cstheme="majorBidi"/>
              </w:rPr>
            </w:pPr>
            <w:r w:rsidRPr="00845DA1">
              <w:rPr>
                <w:rFonts w:asciiTheme="majorBidi" w:hAnsiTheme="majorBidi" w:cstheme="majorBidi"/>
                <w:b/>
              </w:rPr>
              <w:t>Allergie :</w:t>
            </w:r>
            <w:r w:rsidR="0079637C" w:rsidRPr="0079637C">
              <w:rPr>
                <w:rFonts w:asciiTheme="majorBidi" w:hAnsiTheme="majorBidi" w:cstheme="majorBidi"/>
              </w:rPr>
              <w:t>C</w:t>
            </w:r>
            <w:r w:rsidR="0079637C">
              <w:rPr>
                <w:rFonts w:asciiTheme="majorBidi" w:hAnsiTheme="majorBidi" w:cstheme="majorBidi"/>
              </w:rPr>
              <w:t>é</w:t>
            </w:r>
            <w:r w:rsidRPr="0079637C">
              <w:rPr>
                <w:rFonts w:asciiTheme="majorBidi" w:hAnsiTheme="majorBidi" w:cstheme="majorBidi"/>
              </w:rPr>
              <w:t>ft</w:t>
            </w:r>
            <w:r>
              <w:rPr>
                <w:rFonts w:asciiTheme="majorBidi" w:hAnsiTheme="majorBidi" w:cstheme="majorBidi"/>
              </w:rPr>
              <w:t>riaxone</w:t>
            </w:r>
          </w:p>
        </w:tc>
        <w:tc>
          <w:tcPr>
            <w:tcW w:w="2126" w:type="dxa"/>
            <w:vAlign w:val="center"/>
            <w:tcPrChange w:id="795" w:author="Adel Khelil" w:date="2024-08-09T10:03:00Z">
              <w:tcPr>
                <w:tcW w:w="2161" w:type="dxa"/>
                <w:vAlign w:val="center"/>
              </w:tcPr>
            </w:tcPrChange>
          </w:tcPr>
          <w:p w:rsidR="00845DA1" w:rsidDel="00E83389" w:rsidRDefault="00845DA1" w:rsidP="0079637C">
            <w:pPr>
              <w:jc w:val="center"/>
              <w:rPr>
                <w:del w:id="796" w:author="Adel Khelil" w:date="2024-08-09T10:02:00Z"/>
                <w:rFonts w:asciiTheme="majorBidi" w:hAnsiTheme="majorBidi" w:cstheme="majorBidi"/>
              </w:rPr>
            </w:pPr>
          </w:p>
          <w:p w:rsidR="00845DA1" w:rsidRPr="00077D2C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1g</w:t>
            </w:r>
          </w:p>
        </w:tc>
        <w:tc>
          <w:tcPr>
            <w:tcW w:w="2521" w:type="dxa"/>
            <w:vAlign w:val="center"/>
            <w:tcPrChange w:id="797" w:author="Adel Khelil" w:date="2024-08-09T10:03:00Z">
              <w:tcPr>
                <w:tcW w:w="2765" w:type="dxa"/>
                <w:vAlign w:val="center"/>
              </w:tcPr>
            </w:tcPrChange>
          </w:tcPr>
          <w:p w:rsidR="00845DA1" w:rsidDel="00E83389" w:rsidRDefault="00845DA1" w:rsidP="0079637C">
            <w:pPr>
              <w:jc w:val="center"/>
              <w:rPr>
                <w:del w:id="798" w:author="Adel Khelil" w:date="2024-08-09T10:02:00Z"/>
                <w:rFonts w:asciiTheme="majorBidi" w:hAnsiTheme="majorBidi" w:cstheme="majorBidi"/>
              </w:rPr>
            </w:pPr>
          </w:p>
          <w:p w:rsidR="00845DA1" w:rsidRPr="00077D2C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845DA1" w:rsidTr="0079637C">
        <w:trPr>
          <w:trHeight w:val="490"/>
          <w:jc w:val="center"/>
        </w:trPr>
        <w:tc>
          <w:tcPr>
            <w:tcW w:w="10738" w:type="dxa"/>
            <w:gridSpan w:val="4"/>
            <w:vAlign w:val="center"/>
          </w:tcPr>
          <w:p w:rsidR="00845DA1" w:rsidRPr="00845DA1" w:rsidRDefault="00845DA1" w:rsidP="00C21D8A">
            <w:pPr>
              <w:rPr>
                <w:rFonts w:asciiTheme="majorBidi" w:hAnsiTheme="majorBidi" w:cstheme="majorBidi"/>
                <w:b/>
                <w:i/>
              </w:rPr>
            </w:pPr>
            <w:r w:rsidRPr="00845DA1">
              <w:rPr>
                <w:rFonts w:asciiTheme="majorBidi" w:hAnsiTheme="majorBidi" w:cstheme="majorBidi"/>
                <w:b/>
                <w:i/>
              </w:rPr>
              <w:t>Chirurgie du rein de la surrénale et de la voie excrétrice</w:t>
            </w:r>
          </w:p>
        </w:tc>
      </w:tr>
      <w:tr w:rsidR="00845DA1" w:rsidRPr="00845DA1" w:rsidTr="00753ED2">
        <w:trPr>
          <w:trHeight w:val="1022"/>
          <w:jc w:val="center"/>
          <w:trPrChange w:id="799" w:author="Adel Khelil" w:date="2024-08-09T10:03:00Z">
            <w:trPr>
              <w:trHeight w:val="1022"/>
              <w:jc w:val="center"/>
            </w:trPr>
          </w:trPrChange>
        </w:trPr>
        <w:tc>
          <w:tcPr>
            <w:tcW w:w="3684" w:type="dxa"/>
            <w:vMerge w:val="restart"/>
            <w:vAlign w:val="center"/>
            <w:tcPrChange w:id="800" w:author="Adel Khelil" w:date="2024-08-09T10:03:00Z">
              <w:tcPr>
                <w:tcW w:w="3684" w:type="dxa"/>
                <w:gridSpan w:val="2"/>
                <w:vMerge w:val="restart"/>
                <w:vAlign w:val="center"/>
              </w:tcPr>
            </w:tcPrChange>
          </w:tcPr>
          <w:p w:rsidR="00845DA1" w:rsidRDefault="00845DA1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Traitement endoscopique des lithiases rénales et urétérales ; urétéroscopie, nephrostomie, montée de sonde JJ ou urétérale </w:t>
            </w:r>
          </w:p>
          <w:p w:rsidR="003A7F5B" w:rsidRDefault="003A7F5B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TRANSPLANTATION RÉNALE *</w:t>
            </w:r>
          </w:p>
        </w:tc>
        <w:tc>
          <w:tcPr>
            <w:tcW w:w="2407" w:type="dxa"/>
            <w:vAlign w:val="center"/>
            <w:tcPrChange w:id="801" w:author="Adel Khelil" w:date="2024-08-09T10:03:00Z">
              <w:tcPr>
                <w:tcW w:w="2128" w:type="dxa"/>
                <w:vAlign w:val="center"/>
              </w:tcPr>
            </w:tcPrChange>
          </w:tcPr>
          <w:p w:rsidR="00845DA1" w:rsidRDefault="00845DA1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Céfazoline</w:t>
            </w:r>
          </w:p>
          <w:p w:rsidR="00845DA1" w:rsidRDefault="00845DA1" w:rsidP="00C21D8A">
            <w:pPr>
              <w:rPr>
                <w:rFonts w:asciiTheme="majorBidi" w:hAnsiTheme="majorBidi" w:cstheme="majorBidi"/>
              </w:rPr>
            </w:pPr>
          </w:p>
          <w:p w:rsidR="00845DA1" w:rsidRDefault="00845DA1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Ou</w:t>
            </w:r>
          </w:p>
          <w:p w:rsidR="00845DA1" w:rsidDel="00E83389" w:rsidRDefault="00845DA1" w:rsidP="00C21D8A">
            <w:pPr>
              <w:rPr>
                <w:del w:id="802" w:author="Adel Khelil" w:date="2024-08-09T10:02:00Z"/>
                <w:rFonts w:asciiTheme="majorBidi" w:hAnsiTheme="majorBidi" w:cstheme="majorBidi"/>
              </w:rPr>
            </w:pPr>
          </w:p>
          <w:p w:rsidR="00845DA1" w:rsidRDefault="00845DA1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Céfuroxime</w:t>
            </w:r>
          </w:p>
        </w:tc>
        <w:tc>
          <w:tcPr>
            <w:tcW w:w="2126" w:type="dxa"/>
            <w:vAlign w:val="center"/>
            <w:tcPrChange w:id="803" w:author="Adel Khelil" w:date="2024-08-09T10:03:00Z">
              <w:tcPr>
                <w:tcW w:w="2161" w:type="dxa"/>
                <w:vAlign w:val="center"/>
              </w:tcPr>
            </w:tcPrChange>
          </w:tcPr>
          <w:p w:rsidR="00845DA1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  <w:p w:rsidR="00845DA1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845DA1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845DA1" w:rsidDel="00E83389" w:rsidRDefault="00845DA1" w:rsidP="0079637C">
            <w:pPr>
              <w:jc w:val="center"/>
              <w:rPr>
                <w:del w:id="804" w:author="Adel Khelil" w:date="2024-08-09T10:02:00Z"/>
                <w:rFonts w:asciiTheme="majorBidi" w:hAnsiTheme="majorBidi" w:cstheme="majorBidi"/>
              </w:rPr>
            </w:pPr>
          </w:p>
          <w:p w:rsidR="00845DA1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1,5 g IV lente</w:t>
            </w:r>
          </w:p>
        </w:tc>
        <w:tc>
          <w:tcPr>
            <w:tcW w:w="2521" w:type="dxa"/>
            <w:vAlign w:val="center"/>
            <w:tcPrChange w:id="805" w:author="Adel Khelil" w:date="2024-08-09T10:03:00Z">
              <w:tcPr>
                <w:tcW w:w="2765" w:type="dxa"/>
                <w:vAlign w:val="center"/>
              </w:tcPr>
            </w:tcPrChange>
          </w:tcPr>
          <w:p w:rsidR="00E83389" w:rsidRDefault="00845DA1" w:rsidP="0079637C">
            <w:pPr>
              <w:jc w:val="center"/>
              <w:rPr>
                <w:ins w:id="806" w:author="Adel Khelil" w:date="2024-08-09T10:02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Dose unique </w:t>
            </w:r>
          </w:p>
          <w:p w:rsidR="00845DA1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(si durée</w:t>
            </w:r>
            <w:r w:rsidRPr="00BF1D19">
              <w:rPr>
                <w:rFonts w:asciiTheme="majorBidi" w:hAnsiTheme="majorBidi" w:cstheme="majorBidi"/>
              </w:rPr>
              <w:t>&gt;4h,</w:t>
            </w:r>
            <w:r w:rsidRPr="005C0F51">
              <w:rPr>
                <w:rFonts w:asciiTheme="majorBidi" w:hAnsiTheme="majorBidi" w:cstheme="majorBidi"/>
              </w:rPr>
              <w:t>réinjecter 1g)</w:t>
            </w:r>
          </w:p>
          <w:p w:rsidR="00845DA1" w:rsidRPr="00DD3A94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E83389" w:rsidRDefault="00845DA1" w:rsidP="0079637C">
            <w:pPr>
              <w:jc w:val="center"/>
              <w:rPr>
                <w:ins w:id="807" w:author="Adel Khelil" w:date="2024-08-09T10:02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Dose unique </w:t>
            </w:r>
          </w:p>
          <w:p w:rsidR="00845DA1" w:rsidRPr="00DD3A94" w:rsidRDefault="00E83389" w:rsidP="0079637C">
            <w:pPr>
              <w:jc w:val="center"/>
              <w:rPr>
                <w:rFonts w:asciiTheme="majorBidi" w:hAnsiTheme="majorBidi" w:cstheme="majorBidi"/>
              </w:rPr>
            </w:pPr>
            <w:ins w:id="808" w:author="Adel Khelil" w:date="2024-08-09T10:02:00Z">
              <w:r>
                <w:rPr>
                  <w:rFonts w:asciiTheme="majorBidi" w:hAnsiTheme="majorBidi" w:cstheme="majorBidi"/>
                </w:rPr>
                <w:t>(</w:t>
              </w:r>
            </w:ins>
            <w:r w:rsidR="00845DA1">
              <w:rPr>
                <w:rFonts w:asciiTheme="majorBidi" w:hAnsiTheme="majorBidi" w:cstheme="majorBidi"/>
              </w:rPr>
              <w:t>si durée &gt; 2h réinjecter 0.75g</w:t>
            </w:r>
            <w:ins w:id="809" w:author="Adel Khelil" w:date="2024-08-09T10:02:00Z">
              <w:r>
                <w:rPr>
                  <w:rFonts w:asciiTheme="majorBidi" w:hAnsiTheme="majorBidi" w:cstheme="majorBidi"/>
                </w:rPr>
                <w:t xml:space="preserve">) </w:t>
              </w:r>
            </w:ins>
          </w:p>
        </w:tc>
      </w:tr>
      <w:tr w:rsidR="00845DA1" w:rsidTr="00753ED2">
        <w:trPr>
          <w:jc w:val="center"/>
          <w:trPrChange w:id="810" w:author="Adel Khelil" w:date="2024-08-09T10:03:00Z">
            <w:trPr>
              <w:jc w:val="center"/>
            </w:trPr>
          </w:trPrChange>
        </w:trPr>
        <w:tc>
          <w:tcPr>
            <w:tcW w:w="3684" w:type="dxa"/>
            <w:vMerge/>
            <w:vAlign w:val="center"/>
            <w:tcPrChange w:id="811" w:author="Adel Khelil" w:date="2024-08-09T10:03:00Z">
              <w:tcPr>
                <w:tcW w:w="3684" w:type="dxa"/>
                <w:gridSpan w:val="2"/>
                <w:vMerge/>
                <w:vAlign w:val="center"/>
              </w:tcPr>
            </w:tcPrChange>
          </w:tcPr>
          <w:p w:rsidR="00845DA1" w:rsidRDefault="00845DA1" w:rsidP="00C21D8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07" w:type="dxa"/>
            <w:vAlign w:val="center"/>
            <w:tcPrChange w:id="812" w:author="Adel Khelil" w:date="2024-08-09T10:03:00Z">
              <w:tcPr>
                <w:tcW w:w="2128" w:type="dxa"/>
                <w:vAlign w:val="center"/>
              </w:tcPr>
            </w:tcPrChange>
          </w:tcPr>
          <w:p w:rsidR="00845DA1" w:rsidRPr="00845DA1" w:rsidDel="00E83389" w:rsidRDefault="00845DA1">
            <w:pPr>
              <w:rPr>
                <w:del w:id="813" w:author="Adel Khelil" w:date="2024-08-09T10:03:00Z"/>
                <w:rFonts w:asciiTheme="majorBidi" w:hAnsiTheme="majorBidi" w:cstheme="majorBidi"/>
                <w:b/>
              </w:rPr>
            </w:pPr>
            <w:r w:rsidRPr="00845DA1">
              <w:rPr>
                <w:rFonts w:asciiTheme="majorBidi" w:hAnsiTheme="majorBidi" w:cstheme="majorBidi"/>
                <w:b/>
              </w:rPr>
              <w:t>Allergie :</w:t>
            </w:r>
          </w:p>
          <w:p w:rsidR="00845DA1" w:rsidRPr="007A5DC4" w:rsidRDefault="00845DA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Gentamicine</w:t>
            </w:r>
          </w:p>
        </w:tc>
        <w:tc>
          <w:tcPr>
            <w:tcW w:w="2126" w:type="dxa"/>
            <w:vAlign w:val="center"/>
            <w:tcPrChange w:id="814" w:author="Adel Khelil" w:date="2024-08-09T10:03:00Z">
              <w:tcPr>
                <w:tcW w:w="2161" w:type="dxa"/>
                <w:vAlign w:val="center"/>
              </w:tcPr>
            </w:tcPrChange>
          </w:tcPr>
          <w:p w:rsidR="00845DA1" w:rsidDel="00E83389" w:rsidRDefault="00845DA1" w:rsidP="0079637C">
            <w:pPr>
              <w:jc w:val="center"/>
              <w:rPr>
                <w:del w:id="815" w:author="Adel Khelil" w:date="2024-08-09T10:03:00Z"/>
                <w:rFonts w:asciiTheme="majorBidi" w:hAnsiTheme="majorBidi" w:cstheme="majorBidi"/>
              </w:rPr>
            </w:pPr>
          </w:p>
          <w:p w:rsidR="00845DA1" w:rsidRPr="007A5DC4" w:rsidRDefault="00897A33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845DA1">
              <w:rPr>
                <w:rFonts w:asciiTheme="majorBidi" w:hAnsiTheme="majorBidi" w:cstheme="majorBidi"/>
              </w:rPr>
              <w:t>mg/Kg/j</w:t>
            </w:r>
          </w:p>
        </w:tc>
        <w:tc>
          <w:tcPr>
            <w:tcW w:w="2521" w:type="dxa"/>
            <w:vAlign w:val="center"/>
            <w:tcPrChange w:id="816" w:author="Adel Khelil" w:date="2024-08-09T10:03:00Z">
              <w:tcPr>
                <w:tcW w:w="2765" w:type="dxa"/>
                <w:vAlign w:val="center"/>
              </w:tcPr>
            </w:tcPrChange>
          </w:tcPr>
          <w:p w:rsidR="00845DA1" w:rsidDel="00E83389" w:rsidRDefault="00845DA1" w:rsidP="0079637C">
            <w:pPr>
              <w:jc w:val="center"/>
              <w:rPr>
                <w:del w:id="817" w:author="Adel Khelil" w:date="2024-08-09T10:03:00Z"/>
                <w:rFonts w:asciiTheme="majorBidi" w:hAnsiTheme="majorBidi" w:cstheme="majorBidi"/>
              </w:rPr>
            </w:pPr>
          </w:p>
          <w:p w:rsidR="00845DA1" w:rsidRPr="007A5DC4" w:rsidRDefault="00845DA1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79637C" w:rsidTr="00B71565">
        <w:trPr>
          <w:jc w:val="center"/>
        </w:trPr>
        <w:tc>
          <w:tcPr>
            <w:tcW w:w="3684" w:type="dxa"/>
            <w:shd w:val="clear" w:color="auto" w:fill="D9D9D9" w:themeFill="background1" w:themeFillShade="D9"/>
            <w:vAlign w:val="center"/>
          </w:tcPr>
          <w:p w:rsidR="0079637C" w:rsidRDefault="0079637C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Néphrectomie et autre chirurgie du haut appareil </w:t>
            </w:r>
          </w:p>
        </w:tc>
        <w:tc>
          <w:tcPr>
            <w:tcW w:w="7054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9637C" w:rsidRDefault="0079637C" w:rsidP="00C21D8A">
            <w:pPr>
              <w:rPr>
                <w:rFonts w:asciiTheme="majorBidi" w:hAnsiTheme="majorBidi" w:cstheme="majorBidi"/>
              </w:rPr>
            </w:pPr>
          </w:p>
          <w:p w:rsidR="0079637C" w:rsidDel="00753ED2" w:rsidRDefault="0079637C" w:rsidP="0079637C">
            <w:pPr>
              <w:jc w:val="center"/>
              <w:rPr>
                <w:del w:id="818" w:author="Adel Khelil" w:date="2024-08-09T10:03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 d’ABP</w:t>
            </w:r>
          </w:p>
          <w:p w:rsidR="0079637C" w:rsidRDefault="0079637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79637C" w:rsidTr="00B71565">
        <w:trPr>
          <w:jc w:val="center"/>
        </w:trPr>
        <w:tc>
          <w:tcPr>
            <w:tcW w:w="3684" w:type="dxa"/>
            <w:shd w:val="clear" w:color="auto" w:fill="D9D9D9" w:themeFill="background1" w:themeFillShade="D9"/>
            <w:vAlign w:val="center"/>
          </w:tcPr>
          <w:p w:rsidR="0079637C" w:rsidRDefault="0079637C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Surrénalectomie</w:t>
            </w:r>
          </w:p>
        </w:tc>
        <w:tc>
          <w:tcPr>
            <w:tcW w:w="7054" w:type="dxa"/>
            <w:gridSpan w:val="3"/>
            <w:vMerge/>
            <w:shd w:val="clear" w:color="auto" w:fill="D9D9D9" w:themeFill="background1" w:themeFillShade="D9"/>
            <w:vAlign w:val="center"/>
          </w:tcPr>
          <w:p w:rsidR="0079637C" w:rsidRDefault="0079637C" w:rsidP="0079637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79637C" w:rsidTr="00B71565">
        <w:trPr>
          <w:jc w:val="center"/>
        </w:trPr>
        <w:tc>
          <w:tcPr>
            <w:tcW w:w="3684" w:type="dxa"/>
            <w:shd w:val="clear" w:color="auto" w:fill="D9D9D9" w:themeFill="background1" w:themeFillShade="D9"/>
            <w:vAlign w:val="center"/>
          </w:tcPr>
          <w:p w:rsidR="0079637C" w:rsidRDefault="0079637C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Lithotripsie extra-corporelle</w:t>
            </w:r>
          </w:p>
        </w:tc>
        <w:tc>
          <w:tcPr>
            <w:tcW w:w="7054" w:type="dxa"/>
            <w:gridSpan w:val="3"/>
            <w:vMerge/>
            <w:shd w:val="clear" w:color="auto" w:fill="D9D9D9" w:themeFill="background1" w:themeFillShade="D9"/>
            <w:vAlign w:val="center"/>
          </w:tcPr>
          <w:p w:rsidR="0079637C" w:rsidRDefault="0079637C" w:rsidP="0079637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726156" w:rsidTr="0079637C">
        <w:trPr>
          <w:jc w:val="center"/>
        </w:trPr>
        <w:tc>
          <w:tcPr>
            <w:tcW w:w="10738" w:type="dxa"/>
            <w:gridSpan w:val="4"/>
            <w:vAlign w:val="center"/>
          </w:tcPr>
          <w:p w:rsidR="00726156" w:rsidRDefault="00726156" w:rsidP="00C21D8A">
            <w:pPr>
              <w:rPr>
                <w:rFonts w:asciiTheme="majorBidi" w:hAnsiTheme="majorBidi" w:cstheme="majorBidi"/>
              </w:rPr>
            </w:pPr>
            <w:r w:rsidRPr="00C2302F">
              <w:rPr>
                <w:rFonts w:asciiTheme="majorBidi" w:hAnsiTheme="majorBidi" w:cstheme="majorBidi"/>
                <w:b/>
                <w:bCs/>
                <w:i/>
              </w:rPr>
              <w:t>Chirurgie de la vessie :</w:t>
            </w:r>
          </w:p>
        </w:tc>
      </w:tr>
      <w:tr w:rsidR="00726156" w:rsidTr="00753ED2">
        <w:trPr>
          <w:jc w:val="center"/>
          <w:trPrChange w:id="819" w:author="Adel Khelil" w:date="2024-08-09T10:03:00Z">
            <w:trPr>
              <w:jc w:val="center"/>
            </w:trPr>
          </w:trPrChange>
        </w:trPr>
        <w:tc>
          <w:tcPr>
            <w:tcW w:w="3684" w:type="dxa"/>
            <w:vAlign w:val="center"/>
            <w:tcPrChange w:id="820" w:author="Adel Khelil" w:date="2024-08-09T10:03:00Z">
              <w:tcPr>
                <w:tcW w:w="3684" w:type="dxa"/>
                <w:gridSpan w:val="2"/>
                <w:vAlign w:val="center"/>
              </w:tcPr>
            </w:tcPrChange>
          </w:tcPr>
          <w:p w:rsidR="00C21D8A" w:rsidRPr="00077D2C" w:rsidRDefault="00C21D8A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Résection trans-urétrale de la vessie </w:t>
            </w:r>
          </w:p>
          <w:p w:rsidR="00726156" w:rsidRDefault="00726156" w:rsidP="00C21D8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07" w:type="dxa"/>
            <w:vAlign w:val="center"/>
            <w:tcPrChange w:id="821" w:author="Adel Khelil" w:date="2024-08-09T10:03:00Z">
              <w:tcPr>
                <w:tcW w:w="2128" w:type="dxa"/>
                <w:vAlign w:val="center"/>
              </w:tcPr>
            </w:tcPrChange>
          </w:tcPr>
          <w:p w:rsidR="00C21D8A" w:rsidRDefault="00C21D8A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Céfazoline</w:t>
            </w:r>
          </w:p>
          <w:p w:rsidR="00C21D8A" w:rsidRDefault="00C21D8A" w:rsidP="00C21D8A">
            <w:pPr>
              <w:rPr>
                <w:rFonts w:asciiTheme="majorBidi" w:hAnsiTheme="majorBidi" w:cstheme="majorBidi"/>
              </w:rPr>
            </w:pPr>
          </w:p>
          <w:p w:rsidR="00C21D8A" w:rsidRDefault="00C21D8A" w:rsidP="0079637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Ou</w:t>
            </w:r>
          </w:p>
          <w:p w:rsidR="00C21D8A" w:rsidRPr="00077D2C" w:rsidRDefault="00C21D8A" w:rsidP="00C21D8A">
            <w:pPr>
              <w:rPr>
                <w:rFonts w:asciiTheme="majorBidi" w:hAnsiTheme="majorBidi" w:cstheme="majorBidi"/>
              </w:rPr>
            </w:pPr>
          </w:p>
          <w:p w:rsidR="00C21D8A" w:rsidRPr="00077D2C" w:rsidRDefault="00C21D8A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Céfuroxime</w:t>
            </w:r>
          </w:p>
          <w:p w:rsidR="00C21D8A" w:rsidRDefault="00C21D8A" w:rsidP="00C21D8A">
            <w:pPr>
              <w:rPr>
                <w:rFonts w:asciiTheme="majorBidi" w:hAnsiTheme="majorBidi" w:cstheme="majorBidi"/>
                <w:b/>
              </w:rPr>
            </w:pPr>
          </w:p>
          <w:p w:rsidR="00C21D8A" w:rsidDel="00753ED2" w:rsidRDefault="00C21D8A" w:rsidP="00C21D8A">
            <w:pPr>
              <w:rPr>
                <w:del w:id="822" w:author="Adel Khelil" w:date="2024-08-09T10:05:00Z"/>
                <w:rFonts w:asciiTheme="majorBidi" w:hAnsiTheme="majorBidi" w:cstheme="majorBidi"/>
                <w:b/>
              </w:rPr>
            </w:pPr>
          </w:p>
          <w:p w:rsidR="0079637C" w:rsidDel="00753ED2" w:rsidRDefault="0079637C" w:rsidP="00C21D8A">
            <w:pPr>
              <w:rPr>
                <w:del w:id="823" w:author="Adel Khelil" w:date="2024-08-09T10:05:00Z"/>
                <w:rFonts w:asciiTheme="majorBidi" w:hAnsiTheme="majorBidi" w:cstheme="majorBidi"/>
                <w:b/>
              </w:rPr>
            </w:pPr>
          </w:p>
          <w:p w:rsidR="00C21D8A" w:rsidRPr="00C2302F" w:rsidRDefault="00C21D8A" w:rsidP="00C21D8A">
            <w:pPr>
              <w:rPr>
                <w:rFonts w:asciiTheme="majorBidi" w:hAnsiTheme="majorBidi" w:cstheme="majorBidi"/>
                <w:b/>
              </w:rPr>
            </w:pPr>
            <w:r w:rsidRPr="00C2302F">
              <w:rPr>
                <w:rFonts w:asciiTheme="majorBidi" w:hAnsiTheme="majorBidi" w:cstheme="majorBidi"/>
                <w:b/>
              </w:rPr>
              <w:t xml:space="preserve">Allergie :  </w:t>
            </w:r>
          </w:p>
          <w:p w:rsidR="00726156" w:rsidDel="00753ED2" w:rsidRDefault="009D7EC8" w:rsidP="00C21D8A">
            <w:pPr>
              <w:rPr>
                <w:del w:id="824" w:author="Adel Khelil" w:date="2024-08-09T10:05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</w:t>
            </w:r>
            <w:r w:rsidR="00C21D8A">
              <w:rPr>
                <w:rFonts w:asciiTheme="majorBidi" w:hAnsiTheme="majorBidi" w:cstheme="majorBidi"/>
              </w:rPr>
              <w:t>entamicin</w:t>
            </w:r>
            <w:ins w:id="825" w:author="Adel Khelil" w:date="2024-08-09T10:05:00Z">
              <w:r w:rsidR="00753ED2">
                <w:rPr>
                  <w:rFonts w:asciiTheme="majorBidi" w:hAnsiTheme="majorBidi" w:cstheme="majorBidi"/>
                </w:rPr>
                <w:t>e</w:t>
              </w:r>
            </w:ins>
            <w:del w:id="826" w:author="Adel Khelil" w:date="2024-08-09T10:05:00Z">
              <w:r w:rsidR="00C21D8A" w:rsidDel="00753ED2">
                <w:rPr>
                  <w:rFonts w:asciiTheme="majorBidi" w:hAnsiTheme="majorBidi" w:cstheme="majorBidi"/>
                </w:rPr>
                <w:delText>e</w:delText>
              </w:r>
            </w:del>
          </w:p>
          <w:p w:rsidR="009D7EC8" w:rsidRDefault="009D7EC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126" w:type="dxa"/>
            <w:vAlign w:val="center"/>
            <w:tcPrChange w:id="827" w:author="Adel Khelil" w:date="2024-08-09T10:03:00Z">
              <w:tcPr>
                <w:tcW w:w="2161" w:type="dxa"/>
                <w:vAlign w:val="center"/>
              </w:tcPr>
            </w:tcPrChange>
          </w:tcPr>
          <w:p w:rsidR="00C21D8A" w:rsidRDefault="00C21D8A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  <w:p w:rsidR="00C21D8A" w:rsidRDefault="00C21D8A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Default="00C21D8A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Pr="00077D2C" w:rsidRDefault="00C21D8A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Pr="00077D2C" w:rsidRDefault="00C21D8A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1,5 g IV lente</w:t>
            </w:r>
          </w:p>
          <w:p w:rsidR="00C21D8A" w:rsidRDefault="00C21D8A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Del="00753ED2" w:rsidRDefault="00C21D8A" w:rsidP="0079637C">
            <w:pPr>
              <w:jc w:val="center"/>
              <w:rPr>
                <w:del w:id="828" w:author="Adel Khelil" w:date="2024-08-09T10:05:00Z"/>
                <w:rFonts w:asciiTheme="majorBidi" w:hAnsiTheme="majorBidi" w:cstheme="majorBidi"/>
              </w:rPr>
            </w:pPr>
          </w:p>
          <w:p w:rsidR="00C21D8A" w:rsidDel="00753ED2" w:rsidRDefault="00C21D8A" w:rsidP="0079637C">
            <w:pPr>
              <w:jc w:val="center"/>
              <w:rPr>
                <w:del w:id="829" w:author="Adel Khelil" w:date="2024-08-09T10:05:00Z"/>
                <w:rFonts w:asciiTheme="majorBidi" w:hAnsiTheme="majorBidi" w:cstheme="majorBidi"/>
              </w:rPr>
            </w:pPr>
          </w:p>
          <w:p w:rsidR="00726156" w:rsidRDefault="00897A33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C21D8A">
              <w:rPr>
                <w:rFonts w:asciiTheme="majorBidi" w:hAnsiTheme="majorBidi" w:cstheme="majorBidi"/>
              </w:rPr>
              <w:t>mg/Kg/j</w:t>
            </w:r>
          </w:p>
        </w:tc>
        <w:tc>
          <w:tcPr>
            <w:tcW w:w="2521" w:type="dxa"/>
            <w:vAlign w:val="center"/>
            <w:tcPrChange w:id="830" w:author="Adel Khelil" w:date="2024-08-09T10:03:00Z">
              <w:tcPr>
                <w:tcW w:w="2765" w:type="dxa"/>
                <w:vAlign w:val="center"/>
              </w:tcPr>
            </w:tcPrChange>
          </w:tcPr>
          <w:p w:rsidR="00753ED2" w:rsidRDefault="00C21D8A" w:rsidP="0079637C">
            <w:pPr>
              <w:jc w:val="center"/>
              <w:rPr>
                <w:ins w:id="831" w:author="Adel Khelil" w:date="2024-08-09T10:04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Dose unique </w:t>
            </w:r>
          </w:p>
          <w:p w:rsidR="00C21D8A" w:rsidRDefault="00753ED2" w:rsidP="0079637C">
            <w:pPr>
              <w:jc w:val="center"/>
              <w:rPr>
                <w:rFonts w:asciiTheme="majorBidi" w:hAnsiTheme="majorBidi" w:cstheme="majorBidi"/>
              </w:rPr>
            </w:pPr>
            <w:ins w:id="832" w:author="Adel Khelil" w:date="2024-08-09T10:04:00Z">
              <w:r>
                <w:rPr>
                  <w:rFonts w:asciiTheme="majorBidi" w:hAnsiTheme="majorBidi" w:cstheme="majorBidi"/>
                </w:rPr>
                <w:t>(</w:t>
              </w:r>
            </w:ins>
            <w:r w:rsidR="00C21D8A">
              <w:rPr>
                <w:rFonts w:asciiTheme="majorBidi" w:hAnsiTheme="majorBidi" w:cstheme="majorBidi"/>
              </w:rPr>
              <w:t>si durée &gt; 4h réinjecter 1g</w:t>
            </w:r>
            <w:ins w:id="833" w:author="Adel Khelil" w:date="2024-08-09T10:04:00Z">
              <w:r>
                <w:rPr>
                  <w:rFonts w:asciiTheme="majorBidi" w:hAnsiTheme="majorBidi" w:cstheme="majorBidi"/>
                </w:rPr>
                <w:t>)</w:t>
              </w:r>
            </w:ins>
          </w:p>
          <w:p w:rsidR="00C21D8A" w:rsidRDefault="00C21D8A" w:rsidP="0079637C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Pr="00077D2C" w:rsidRDefault="00C21D8A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  <w:ins w:id="834" w:author="Adel Khelil" w:date="2024-08-09T10:05:00Z">
              <w:r w:rsidR="00753ED2">
                <w:rPr>
                  <w:rFonts w:asciiTheme="majorBidi" w:hAnsiTheme="majorBidi" w:cstheme="majorBidi"/>
                </w:rPr>
                <w:t>(</w:t>
              </w:r>
            </w:ins>
            <w:r>
              <w:rPr>
                <w:rFonts w:asciiTheme="majorBidi" w:hAnsiTheme="majorBidi" w:cstheme="majorBidi"/>
              </w:rPr>
              <w:t>si durée &gt; 2h réinjecter 0.75g</w:t>
            </w:r>
            <w:ins w:id="835" w:author="Adel Khelil" w:date="2024-08-09T10:05:00Z">
              <w:r w:rsidR="00753ED2">
                <w:rPr>
                  <w:rFonts w:asciiTheme="majorBidi" w:hAnsiTheme="majorBidi" w:cstheme="majorBidi"/>
                </w:rPr>
                <w:t xml:space="preserve">) </w:t>
              </w:r>
            </w:ins>
          </w:p>
          <w:p w:rsidR="00C21D8A" w:rsidDel="00753ED2" w:rsidRDefault="00C21D8A" w:rsidP="0079637C">
            <w:pPr>
              <w:jc w:val="center"/>
              <w:rPr>
                <w:del w:id="836" w:author="Adel Khelil" w:date="2024-08-09T10:05:00Z"/>
                <w:rFonts w:asciiTheme="majorBidi" w:hAnsiTheme="majorBidi" w:cstheme="majorBidi"/>
              </w:rPr>
            </w:pPr>
          </w:p>
          <w:p w:rsidR="00C21D8A" w:rsidDel="00753ED2" w:rsidRDefault="00C21D8A" w:rsidP="0079637C">
            <w:pPr>
              <w:jc w:val="center"/>
              <w:rPr>
                <w:del w:id="837" w:author="Adel Khelil" w:date="2024-08-09T10:05:00Z"/>
                <w:rFonts w:asciiTheme="majorBidi" w:hAnsiTheme="majorBidi" w:cstheme="majorBidi"/>
              </w:rPr>
            </w:pPr>
          </w:p>
          <w:p w:rsidR="00C21D8A" w:rsidDel="00753ED2" w:rsidRDefault="00C21D8A" w:rsidP="0079637C">
            <w:pPr>
              <w:jc w:val="center"/>
              <w:rPr>
                <w:del w:id="838" w:author="Adel Khelil" w:date="2024-08-09T10:05:00Z"/>
                <w:rFonts w:asciiTheme="majorBidi" w:hAnsiTheme="majorBidi" w:cstheme="majorBidi"/>
              </w:rPr>
            </w:pPr>
          </w:p>
          <w:p w:rsidR="00726156" w:rsidRDefault="00C21D8A" w:rsidP="007963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C21D8A" w:rsidTr="00753ED2">
        <w:trPr>
          <w:jc w:val="center"/>
          <w:trPrChange w:id="839" w:author="Adel Khelil" w:date="2024-08-09T10:03:00Z">
            <w:trPr>
              <w:jc w:val="center"/>
            </w:trPr>
          </w:trPrChange>
        </w:trPr>
        <w:tc>
          <w:tcPr>
            <w:tcW w:w="3684" w:type="dxa"/>
            <w:vAlign w:val="center"/>
            <w:tcPrChange w:id="840" w:author="Adel Khelil" w:date="2024-08-09T10:03:00Z">
              <w:tcPr>
                <w:tcW w:w="3684" w:type="dxa"/>
                <w:gridSpan w:val="2"/>
                <w:vAlign w:val="center"/>
              </w:tcPr>
            </w:tcPrChange>
          </w:tcPr>
          <w:p w:rsidR="00C21D8A" w:rsidRDefault="00C21D8A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Cystectomie (Bricker, remplacement vésical)</w:t>
            </w:r>
          </w:p>
        </w:tc>
        <w:tc>
          <w:tcPr>
            <w:tcW w:w="2407" w:type="dxa"/>
            <w:vAlign w:val="center"/>
            <w:tcPrChange w:id="841" w:author="Adel Khelil" w:date="2024-08-09T10:03:00Z">
              <w:tcPr>
                <w:tcW w:w="2128" w:type="dxa"/>
                <w:vAlign w:val="center"/>
              </w:tcPr>
            </w:tcPrChange>
          </w:tcPr>
          <w:p w:rsidR="00C21D8A" w:rsidRDefault="00C21D8A" w:rsidP="00C2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ins w:id="842" w:author="Adel Khelil" w:date="2024-08-09T10:05:00Z">
              <w:r w:rsidR="00753ED2">
                <w:rPr>
                  <w:rFonts w:ascii="Times New Roman" w:hAnsi="Times New Roman" w:cs="Times New Roman"/>
                  <w:sz w:val="24"/>
                  <w:szCs w:val="24"/>
                </w:rPr>
                <w:t>Ac.</w:t>
              </w:r>
            </w:ins>
            <w:del w:id="843" w:author="Adel Khelil" w:date="2024-08-09T10:05:00Z">
              <w:r w:rsidR="009D7EC8" w:rsidDel="00753ED2">
                <w:rPr>
                  <w:rFonts w:ascii="Times New Roman" w:hAnsi="Times New Roman" w:cs="Times New Roman"/>
                  <w:sz w:val="24"/>
                  <w:szCs w:val="24"/>
                </w:rPr>
                <w:delText>ac.</w:delText>
              </w:r>
            </w:del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  <w:p w:rsidR="00C21D8A" w:rsidRPr="00077D2C" w:rsidDel="00753ED2" w:rsidRDefault="00C21D8A" w:rsidP="00C21D8A">
            <w:pPr>
              <w:rPr>
                <w:del w:id="844" w:author="Adel Khelil" w:date="2024-08-09T10:06:00Z"/>
                <w:rFonts w:asciiTheme="majorBidi" w:hAnsiTheme="majorBidi" w:cstheme="majorBidi"/>
              </w:rPr>
            </w:pPr>
          </w:p>
          <w:p w:rsidR="00C21D8A" w:rsidRPr="00C61861" w:rsidRDefault="00C21D8A" w:rsidP="00C21D8A">
            <w:pPr>
              <w:rPr>
                <w:rFonts w:asciiTheme="majorBidi" w:hAnsiTheme="majorBidi" w:cstheme="majorBidi"/>
                <w:b/>
              </w:rPr>
            </w:pPr>
            <w:r w:rsidRPr="00C61861">
              <w:rPr>
                <w:rFonts w:asciiTheme="majorBidi" w:hAnsiTheme="majorBidi" w:cstheme="majorBidi"/>
                <w:b/>
              </w:rPr>
              <w:t xml:space="preserve">Allergie :  </w:t>
            </w:r>
          </w:p>
          <w:p w:rsidR="00C21D8A" w:rsidRDefault="00C21D8A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Gentamicine</w:t>
            </w:r>
          </w:p>
          <w:p w:rsidR="00C21D8A" w:rsidRDefault="00C21D8A" w:rsidP="00C21D8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C21D8A" w:rsidRDefault="0079637C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</w:t>
            </w:r>
            <w:r w:rsidR="00C21D8A">
              <w:rPr>
                <w:rFonts w:asciiTheme="majorBidi" w:hAnsiTheme="majorBidi" w:cstheme="majorBidi"/>
              </w:rPr>
              <w:t>étronidazole</w:t>
            </w:r>
          </w:p>
        </w:tc>
        <w:tc>
          <w:tcPr>
            <w:tcW w:w="2126" w:type="dxa"/>
            <w:vAlign w:val="center"/>
            <w:tcPrChange w:id="845" w:author="Adel Khelil" w:date="2024-08-09T10:03:00Z">
              <w:tcPr>
                <w:tcW w:w="2161" w:type="dxa"/>
                <w:vAlign w:val="center"/>
              </w:tcPr>
            </w:tcPrChange>
          </w:tcPr>
          <w:p w:rsidR="00C21D8A" w:rsidRPr="00077D2C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Del="00753ED2" w:rsidRDefault="00C21D8A" w:rsidP="009D7EC8">
            <w:pPr>
              <w:jc w:val="center"/>
              <w:rPr>
                <w:del w:id="846" w:author="Adel Khelil" w:date="2024-08-09T10:06:00Z"/>
                <w:rFonts w:asciiTheme="majorBidi" w:hAnsiTheme="majorBidi" w:cstheme="majorBidi"/>
              </w:rPr>
            </w:pPr>
          </w:p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Del="00753ED2" w:rsidRDefault="00C21D8A" w:rsidP="009D7EC8">
            <w:pPr>
              <w:jc w:val="center"/>
              <w:rPr>
                <w:del w:id="847" w:author="Adel Khelil" w:date="2024-08-09T10:06:00Z"/>
                <w:rFonts w:asciiTheme="majorBidi" w:hAnsiTheme="majorBidi" w:cstheme="majorBidi"/>
              </w:rPr>
            </w:pPr>
          </w:p>
          <w:p w:rsidR="00C21D8A" w:rsidRDefault="00897A33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C21D8A">
              <w:rPr>
                <w:rFonts w:asciiTheme="majorBidi" w:hAnsiTheme="majorBidi" w:cstheme="majorBidi"/>
              </w:rPr>
              <w:t>mg/Kg/j</w:t>
            </w:r>
          </w:p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1g en perfusion</w:t>
            </w:r>
          </w:p>
        </w:tc>
        <w:tc>
          <w:tcPr>
            <w:tcW w:w="2521" w:type="dxa"/>
            <w:vAlign w:val="center"/>
            <w:tcPrChange w:id="848" w:author="Adel Khelil" w:date="2024-08-09T10:03:00Z">
              <w:tcPr>
                <w:tcW w:w="2765" w:type="dxa"/>
                <w:vAlign w:val="center"/>
              </w:tcPr>
            </w:tcPrChange>
          </w:tcPr>
          <w:p w:rsidR="00753ED2" w:rsidRDefault="00C21D8A" w:rsidP="009D7EC8">
            <w:pPr>
              <w:jc w:val="center"/>
              <w:rPr>
                <w:ins w:id="849" w:author="Adel Khelil" w:date="2024-08-09T10:06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Dose unique </w:t>
            </w:r>
          </w:p>
          <w:p w:rsidR="00C21D8A" w:rsidRPr="00077D2C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(si durée &gt; 2h réinjecter 1g)</w:t>
            </w:r>
          </w:p>
          <w:p w:rsidR="00C21D8A" w:rsidDel="00753ED2" w:rsidRDefault="00C21D8A" w:rsidP="009D7EC8">
            <w:pPr>
              <w:jc w:val="center"/>
              <w:rPr>
                <w:del w:id="850" w:author="Adel Khelil" w:date="2024-08-09T10:06:00Z"/>
                <w:rFonts w:asciiTheme="majorBidi" w:hAnsiTheme="majorBidi" w:cstheme="majorBidi"/>
              </w:rPr>
            </w:pPr>
          </w:p>
          <w:p w:rsidR="00C21D8A" w:rsidDel="00753ED2" w:rsidRDefault="00C21D8A" w:rsidP="009D7EC8">
            <w:pPr>
              <w:jc w:val="center"/>
              <w:rPr>
                <w:del w:id="851" w:author="Adel Khelil" w:date="2024-08-09T10:06:00Z"/>
                <w:rFonts w:asciiTheme="majorBidi" w:hAnsiTheme="majorBidi" w:cstheme="majorBidi"/>
              </w:rPr>
            </w:pPr>
          </w:p>
          <w:p w:rsidR="00C21D8A" w:rsidDel="00753ED2" w:rsidRDefault="00C21D8A" w:rsidP="009D7EC8">
            <w:pPr>
              <w:jc w:val="center"/>
              <w:rPr>
                <w:del w:id="852" w:author="Adel Khelil" w:date="2024-08-09T10:06:00Z"/>
                <w:rFonts w:asciiTheme="majorBidi" w:hAnsiTheme="majorBidi" w:cstheme="majorBidi"/>
              </w:rPr>
            </w:pPr>
          </w:p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Pr="00077D2C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C21D8A" w:rsidTr="0079637C">
        <w:trPr>
          <w:jc w:val="center"/>
        </w:trPr>
        <w:tc>
          <w:tcPr>
            <w:tcW w:w="10738" w:type="dxa"/>
            <w:gridSpan w:val="4"/>
            <w:vAlign w:val="center"/>
          </w:tcPr>
          <w:p w:rsidR="00C21D8A" w:rsidRDefault="00C21D8A" w:rsidP="00C21D8A">
            <w:pPr>
              <w:rPr>
                <w:rFonts w:asciiTheme="majorBidi" w:hAnsiTheme="majorBidi" w:cstheme="majorBidi"/>
              </w:rPr>
            </w:pPr>
            <w:r w:rsidRPr="00C24865">
              <w:rPr>
                <w:rFonts w:asciiTheme="majorBidi" w:hAnsiTheme="majorBidi" w:cstheme="majorBidi"/>
                <w:b/>
                <w:bCs/>
                <w:i/>
              </w:rPr>
              <w:t>Chirurgie de l’urètre :</w:t>
            </w:r>
          </w:p>
        </w:tc>
      </w:tr>
      <w:tr w:rsidR="00C21D8A" w:rsidTr="00753ED2">
        <w:trPr>
          <w:jc w:val="center"/>
          <w:trPrChange w:id="853" w:author="Adel Khelil" w:date="2024-08-09T10:03:00Z">
            <w:trPr>
              <w:jc w:val="center"/>
            </w:trPr>
          </w:trPrChange>
        </w:trPr>
        <w:tc>
          <w:tcPr>
            <w:tcW w:w="3684" w:type="dxa"/>
            <w:vAlign w:val="center"/>
            <w:tcPrChange w:id="854" w:author="Adel Khelil" w:date="2024-08-09T10:03:00Z">
              <w:tcPr>
                <w:tcW w:w="3684" w:type="dxa"/>
                <w:gridSpan w:val="2"/>
                <w:vAlign w:val="center"/>
              </w:tcPr>
            </w:tcPrChange>
          </w:tcPr>
          <w:p w:rsidR="00C21D8A" w:rsidRDefault="00C21D8A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Uréthroplastie</w:t>
            </w:r>
            <w:del w:id="855" w:author="Ahlem Gzara" w:date="2025-07-08T08:59:00Z">
              <w:r w:rsidDel="004E49C4">
                <w:rPr>
                  <w:rFonts w:asciiTheme="majorBidi" w:hAnsiTheme="majorBidi" w:cstheme="majorBidi"/>
                </w:rPr>
                <w:delText xml:space="preserve">. </w:delText>
              </w:r>
            </w:del>
          </w:p>
          <w:p w:rsidR="00C21D8A" w:rsidRPr="00077D2C" w:rsidRDefault="00C21D8A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uréthrotomie</w:t>
            </w:r>
          </w:p>
          <w:p w:rsidR="00C21D8A" w:rsidRPr="00077D2C" w:rsidRDefault="00C21D8A" w:rsidP="00C21D8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07" w:type="dxa"/>
            <w:vAlign w:val="center"/>
            <w:tcPrChange w:id="856" w:author="Adel Khelil" w:date="2024-08-09T10:03:00Z">
              <w:tcPr>
                <w:tcW w:w="2128" w:type="dxa"/>
                <w:vAlign w:val="center"/>
              </w:tcPr>
            </w:tcPrChange>
          </w:tcPr>
          <w:p w:rsidR="00C21D8A" w:rsidRDefault="00C21D8A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Céfazoline</w:t>
            </w:r>
          </w:p>
          <w:p w:rsidR="00C21D8A" w:rsidRPr="00077D2C" w:rsidRDefault="00C21D8A" w:rsidP="009D7EC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Ou</w:t>
            </w:r>
          </w:p>
          <w:p w:rsidR="00C21D8A" w:rsidRDefault="00C21D8A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Céfuroxime</w:t>
            </w:r>
          </w:p>
          <w:p w:rsidR="00C21D8A" w:rsidRPr="00077D2C" w:rsidDel="00753ED2" w:rsidRDefault="00C21D8A" w:rsidP="00C21D8A">
            <w:pPr>
              <w:rPr>
                <w:del w:id="857" w:author="Adel Khelil" w:date="2024-08-09T10:06:00Z"/>
                <w:rFonts w:asciiTheme="majorBidi" w:hAnsiTheme="majorBidi" w:cstheme="majorBidi"/>
              </w:rPr>
            </w:pPr>
          </w:p>
          <w:p w:rsidR="00C21D8A" w:rsidRPr="00C24865" w:rsidRDefault="00C21D8A" w:rsidP="00C21D8A">
            <w:pPr>
              <w:rPr>
                <w:rFonts w:asciiTheme="majorBidi" w:hAnsiTheme="majorBidi" w:cstheme="majorBidi"/>
                <w:b/>
              </w:rPr>
            </w:pPr>
            <w:r w:rsidRPr="00C24865">
              <w:rPr>
                <w:rFonts w:asciiTheme="majorBidi" w:hAnsiTheme="majorBidi" w:cstheme="majorBidi"/>
                <w:b/>
              </w:rPr>
              <w:t xml:space="preserve">Allergie :  </w:t>
            </w:r>
          </w:p>
          <w:p w:rsidR="00C21D8A" w:rsidRPr="00077D2C" w:rsidRDefault="00286EF9" w:rsidP="00C21D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G</w:t>
            </w:r>
            <w:r w:rsidR="00C21D8A"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2126" w:type="dxa"/>
            <w:vAlign w:val="center"/>
            <w:tcPrChange w:id="858" w:author="Adel Khelil" w:date="2024-08-09T10:03:00Z">
              <w:tcPr>
                <w:tcW w:w="2161" w:type="dxa"/>
                <w:vAlign w:val="center"/>
              </w:tcPr>
            </w:tcPrChange>
          </w:tcPr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 g IV lente</w:t>
            </w:r>
          </w:p>
          <w:p w:rsidR="00C21D8A" w:rsidRPr="00077D2C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1,5 g IV lente</w:t>
            </w:r>
          </w:p>
          <w:p w:rsidR="00C21D8A" w:rsidDel="00753ED2" w:rsidRDefault="00C21D8A" w:rsidP="009D7EC8">
            <w:pPr>
              <w:jc w:val="center"/>
              <w:rPr>
                <w:del w:id="859" w:author="Adel Khelil" w:date="2024-08-09T10:06:00Z"/>
                <w:rFonts w:asciiTheme="majorBidi" w:hAnsiTheme="majorBidi" w:cstheme="majorBidi"/>
              </w:rPr>
            </w:pPr>
          </w:p>
          <w:p w:rsidR="00C21D8A" w:rsidRPr="00077D2C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Pr="00077D2C" w:rsidRDefault="00897A33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6-7 </w:t>
            </w:r>
            <w:r w:rsidR="00C21D8A">
              <w:rPr>
                <w:rFonts w:asciiTheme="majorBidi" w:hAnsiTheme="majorBidi" w:cstheme="majorBidi"/>
              </w:rPr>
              <w:t>mg/Kg/j</w:t>
            </w:r>
          </w:p>
        </w:tc>
        <w:tc>
          <w:tcPr>
            <w:tcW w:w="2521" w:type="dxa"/>
            <w:vAlign w:val="center"/>
            <w:tcPrChange w:id="860" w:author="Adel Khelil" w:date="2024-08-09T10:03:00Z">
              <w:tcPr>
                <w:tcW w:w="2765" w:type="dxa"/>
                <w:vAlign w:val="center"/>
              </w:tcPr>
            </w:tcPrChange>
          </w:tcPr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Dose unique</w:t>
            </w:r>
          </w:p>
          <w:p w:rsidR="00C21D8A" w:rsidRPr="00077D2C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C21D8A" w:rsidDel="00753ED2" w:rsidRDefault="00C21D8A" w:rsidP="009D7EC8">
            <w:pPr>
              <w:jc w:val="center"/>
              <w:rPr>
                <w:del w:id="861" w:author="Adel Khelil" w:date="2024-08-09T10:06:00Z"/>
                <w:rFonts w:asciiTheme="majorBidi" w:hAnsiTheme="majorBidi" w:cstheme="majorBidi"/>
              </w:rPr>
            </w:pPr>
          </w:p>
          <w:p w:rsidR="00C21D8A" w:rsidRPr="00077D2C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</w:p>
          <w:p w:rsidR="00C21D8A" w:rsidRPr="00077D2C" w:rsidRDefault="00C21D8A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Dose unique</w:t>
            </w:r>
          </w:p>
        </w:tc>
      </w:tr>
      <w:tr w:rsidR="00677E8B" w:rsidRPr="00677E8B" w:rsidTr="00753ED2">
        <w:trPr>
          <w:jc w:val="center"/>
          <w:trPrChange w:id="862" w:author="Adel Khelil" w:date="2024-08-09T10:03:00Z">
            <w:trPr>
              <w:jc w:val="center"/>
            </w:trPr>
          </w:trPrChange>
        </w:trPr>
        <w:tc>
          <w:tcPr>
            <w:tcW w:w="3684" w:type="dxa"/>
            <w:vAlign w:val="center"/>
            <w:tcPrChange w:id="863" w:author="Adel Khelil" w:date="2024-08-09T10:03:00Z">
              <w:tcPr>
                <w:tcW w:w="3684" w:type="dxa"/>
                <w:gridSpan w:val="2"/>
                <w:vAlign w:val="center"/>
              </w:tcPr>
            </w:tcPrChange>
          </w:tcPr>
          <w:p w:rsidR="00C21D8A" w:rsidRPr="00B71565" w:rsidRDefault="00C21D8A" w:rsidP="00C21D8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color w:val="000000" w:themeColor="text1"/>
              </w:rPr>
              <w:lastRenderedPageBreak/>
              <w:t>Soutènement urétral (TOT, TVT)</w:t>
            </w:r>
          </w:p>
        </w:tc>
        <w:tc>
          <w:tcPr>
            <w:tcW w:w="2407" w:type="dxa"/>
            <w:vAlign w:val="center"/>
            <w:tcPrChange w:id="864" w:author="Adel Khelil" w:date="2024-08-09T10:03:00Z">
              <w:tcPr>
                <w:tcW w:w="2128" w:type="dxa"/>
                <w:vAlign w:val="center"/>
              </w:tcPr>
            </w:tcPrChange>
          </w:tcPr>
          <w:p w:rsidR="00C21D8A" w:rsidRPr="00B71565" w:rsidRDefault="00C21D8A" w:rsidP="00C21D8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Amoxicilline + </w:t>
            </w:r>
            <w:ins w:id="865" w:author="Adel Khelil" w:date="2024-08-09T10:07:00Z">
              <w:r w:rsidR="00753ED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A</w:t>
              </w:r>
            </w:ins>
            <w:del w:id="866" w:author="Adel Khelil" w:date="2024-08-09T10:07:00Z">
              <w:r w:rsidR="009D7EC8" w:rsidRPr="00B71565" w:rsidDel="00753ED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delText>a</w:delText>
              </w:r>
            </w:del>
            <w:r w:rsidR="009D7EC8" w:rsidRPr="00B715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c.</w:t>
            </w:r>
            <w:r w:rsidRPr="00B715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clavulanique</w:t>
            </w:r>
          </w:p>
          <w:p w:rsidR="009D7EC8" w:rsidRPr="00B71565" w:rsidDel="00753ED2" w:rsidRDefault="009D7EC8" w:rsidP="00C21D8A">
            <w:pPr>
              <w:rPr>
                <w:del w:id="867" w:author="Adel Khelil" w:date="2024-08-09T10:06:00Z"/>
                <w:rFonts w:asciiTheme="majorBidi" w:hAnsiTheme="majorBidi" w:cstheme="majorBidi"/>
                <w:b/>
                <w:color w:val="000000" w:themeColor="text1"/>
              </w:rPr>
            </w:pPr>
          </w:p>
          <w:p w:rsidR="00C21D8A" w:rsidRPr="00B71565" w:rsidRDefault="00C21D8A" w:rsidP="00C21D8A">
            <w:pPr>
              <w:rPr>
                <w:rFonts w:asciiTheme="majorBidi" w:hAnsiTheme="majorBidi" w:cstheme="majorBidi"/>
                <w:b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b/>
                <w:color w:val="000000" w:themeColor="text1"/>
              </w:rPr>
              <w:t xml:space="preserve">Allergie :  </w:t>
            </w:r>
          </w:p>
          <w:p w:rsidR="00C21D8A" w:rsidRPr="00B71565" w:rsidRDefault="00C21D8A" w:rsidP="00C21D8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color w:val="000000" w:themeColor="text1"/>
              </w:rPr>
              <w:t>Gentamicine</w:t>
            </w:r>
          </w:p>
          <w:p w:rsidR="00C21D8A" w:rsidRPr="00B71565" w:rsidRDefault="00C21D8A" w:rsidP="00C21D8A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color w:val="000000" w:themeColor="text1"/>
              </w:rPr>
              <w:t>+</w:t>
            </w:r>
          </w:p>
          <w:p w:rsidR="00C21D8A" w:rsidRPr="00B71565" w:rsidRDefault="00C21D8A" w:rsidP="00C21D8A">
            <w:pPr>
              <w:rPr>
                <w:rFonts w:asciiTheme="majorBidi" w:hAnsiTheme="majorBidi" w:cstheme="majorBidi"/>
                <w:color w:val="000000" w:themeColor="text1"/>
              </w:rPr>
            </w:pPr>
            <w:del w:id="868" w:author="Adel Khelil" w:date="2024-08-09T10:07:00Z">
              <w:r w:rsidRPr="00B71565" w:rsidDel="00753ED2">
                <w:rPr>
                  <w:rFonts w:asciiTheme="majorBidi" w:hAnsiTheme="majorBidi" w:cstheme="majorBidi"/>
                  <w:color w:val="000000" w:themeColor="text1"/>
                </w:rPr>
                <w:delText>m</w:delText>
              </w:r>
            </w:del>
            <w:ins w:id="869" w:author="Adel Khelil" w:date="2024-08-09T10:07:00Z">
              <w:r w:rsidR="00753ED2">
                <w:rPr>
                  <w:rFonts w:asciiTheme="majorBidi" w:hAnsiTheme="majorBidi" w:cstheme="majorBidi"/>
                  <w:color w:val="000000" w:themeColor="text1"/>
                </w:rPr>
                <w:t>M</w:t>
              </w:r>
            </w:ins>
            <w:r w:rsidRPr="00B71565">
              <w:rPr>
                <w:rFonts w:asciiTheme="majorBidi" w:hAnsiTheme="majorBidi" w:cstheme="majorBidi"/>
                <w:color w:val="000000" w:themeColor="text1"/>
              </w:rPr>
              <w:t>étronidazole</w:t>
            </w:r>
          </w:p>
        </w:tc>
        <w:tc>
          <w:tcPr>
            <w:tcW w:w="2126" w:type="dxa"/>
            <w:vAlign w:val="center"/>
            <w:tcPrChange w:id="870" w:author="Adel Khelil" w:date="2024-08-09T10:03:00Z">
              <w:tcPr>
                <w:tcW w:w="2161" w:type="dxa"/>
                <w:vAlign w:val="center"/>
              </w:tcPr>
            </w:tcPrChange>
          </w:tcPr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color w:val="000000" w:themeColor="text1"/>
              </w:rPr>
              <w:t>2 g IV lente</w:t>
            </w:r>
          </w:p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  <w:p w:rsidR="00C21D8A" w:rsidRPr="00B71565" w:rsidDel="00753ED2" w:rsidRDefault="00C21D8A" w:rsidP="009D7EC8">
            <w:pPr>
              <w:jc w:val="center"/>
              <w:rPr>
                <w:del w:id="871" w:author="Adel Khelil" w:date="2024-08-09T10:06:00Z"/>
                <w:rFonts w:asciiTheme="majorBidi" w:hAnsiTheme="majorBidi" w:cstheme="majorBidi"/>
                <w:color w:val="000000" w:themeColor="text1"/>
              </w:rPr>
            </w:pPr>
          </w:p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  <w:p w:rsidR="00C21D8A" w:rsidRPr="00B71565" w:rsidRDefault="00897A33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C21D8A" w:rsidRPr="00B71565">
              <w:rPr>
                <w:rFonts w:asciiTheme="majorBidi" w:hAnsiTheme="majorBidi" w:cstheme="majorBidi"/>
                <w:color w:val="000000" w:themeColor="text1"/>
              </w:rPr>
              <w:t>mg/Kg/j</w:t>
            </w:r>
          </w:p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color w:val="000000" w:themeColor="text1"/>
              </w:rPr>
              <w:t>1g en perfusion</w:t>
            </w:r>
          </w:p>
        </w:tc>
        <w:tc>
          <w:tcPr>
            <w:tcW w:w="2521" w:type="dxa"/>
            <w:vAlign w:val="center"/>
            <w:tcPrChange w:id="872" w:author="Adel Khelil" w:date="2024-08-09T10:03:00Z">
              <w:tcPr>
                <w:tcW w:w="2765" w:type="dxa"/>
                <w:vAlign w:val="center"/>
              </w:tcPr>
            </w:tcPrChange>
          </w:tcPr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color w:val="000000" w:themeColor="text1"/>
              </w:rPr>
              <w:t>Dose unique</w:t>
            </w:r>
          </w:p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  <w:p w:rsidR="00C21D8A" w:rsidRPr="00B71565" w:rsidDel="00753ED2" w:rsidRDefault="00C21D8A" w:rsidP="009D7EC8">
            <w:pPr>
              <w:jc w:val="center"/>
              <w:rPr>
                <w:del w:id="873" w:author="Adel Khelil" w:date="2024-08-09T10:06:00Z"/>
                <w:rFonts w:asciiTheme="majorBidi" w:hAnsiTheme="majorBidi" w:cstheme="majorBidi"/>
                <w:color w:val="000000" w:themeColor="text1"/>
              </w:rPr>
            </w:pPr>
          </w:p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color w:val="000000" w:themeColor="text1"/>
              </w:rPr>
              <w:t>Dose unique</w:t>
            </w:r>
          </w:p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  <w:p w:rsidR="00C21D8A" w:rsidRPr="00B71565" w:rsidRDefault="00C21D8A" w:rsidP="009D7EC8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color w:val="000000" w:themeColor="text1"/>
              </w:rPr>
              <w:t>Dose unique</w:t>
            </w:r>
          </w:p>
        </w:tc>
      </w:tr>
      <w:tr w:rsidR="00D53155" w:rsidTr="0079637C">
        <w:trPr>
          <w:jc w:val="center"/>
        </w:trPr>
        <w:tc>
          <w:tcPr>
            <w:tcW w:w="10738" w:type="dxa"/>
            <w:gridSpan w:val="4"/>
            <w:vAlign w:val="center"/>
          </w:tcPr>
          <w:p w:rsidR="00D53155" w:rsidRDefault="00D53155" w:rsidP="00C21D8A">
            <w:pPr>
              <w:rPr>
                <w:rFonts w:asciiTheme="majorBidi" w:hAnsiTheme="majorBidi" w:cstheme="majorBidi"/>
              </w:rPr>
            </w:pPr>
            <w:r w:rsidRPr="005F0546">
              <w:rPr>
                <w:rFonts w:asciiTheme="majorBidi" w:hAnsiTheme="majorBidi" w:cstheme="majorBidi"/>
                <w:b/>
                <w:bCs/>
                <w:i/>
              </w:rPr>
              <w:t>Chirurgie Appareil Génital de l’homme :</w:t>
            </w:r>
          </w:p>
        </w:tc>
      </w:tr>
      <w:tr w:rsidR="009B3551" w:rsidTr="00B71565">
        <w:trPr>
          <w:jc w:val="center"/>
        </w:trPr>
        <w:tc>
          <w:tcPr>
            <w:tcW w:w="3684" w:type="dxa"/>
            <w:shd w:val="clear" w:color="auto" w:fill="D9D9D9" w:themeFill="background1" w:themeFillShade="D9"/>
            <w:vAlign w:val="center"/>
          </w:tcPr>
          <w:p w:rsidR="009B3551" w:rsidRPr="00077D2C" w:rsidRDefault="009B3551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Chirurgie scrotale ou de la verge (sauf prothèse)</w:t>
            </w:r>
          </w:p>
        </w:tc>
        <w:tc>
          <w:tcPr>
            <w:tcW w:w="7054" w:type="dxa"/>
            <w:gridSpan w:val="3"/>
            <w:shd w:val="clear" w:color="auto" w:fill="D9D9D9" w:themeFill="background1" w:themeFillShade="D9"/>
            <w:vAlign w:val="center"/>
          </w:tcPr>
          <w:p w:rsidR="009B3551" w:rsidRPr="00077D2C" w:rsidRDefault="009B3551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 d’ABP</w:t>
            </w:r>
          </w:p>
        </w:tc>
      </w:tr>
      <w:tr w:rsidR="009B3551" w:rsidTr="00753ED2">
        <w:trPr>
          <w:jc w:val="center"/>
          <w:trPrChange w:id="874" w:author="Adel Khelil" w:date="2024-08-09T10:03:00Z">
            <w:trPr>
              <w:jc w:val="center"/>
            </w:trPr>
          </w:trPrChange>
        </w:trPr>
        <w:tc>
          <w:tcPr>
            <w:tcW w:w="3684" w:type="dxa"/>
            <w:vAlign w:val="center"/>
            <w:tcPrChange w:id="875" w:author="Adel Khelil" w:date="2024-08-09T10:03:00Z">
              <w:tcPr>
                <w:tcW w:w="3684" w:type="dxa"/>
                <w:gridSpan w:val="2"/>
                <w:vAlign w:val="center"/>
              </w:tcPr>
            </w:tcPrChange>
          </w:tcPr>
          <w:p w:rsidR="009B3551" w:rsidRPr="00077D2C" w:rsidRDefault="009B3551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Prothèse pénienne ou testiculaire </w:t>
            </w:r>
          </w:p>
        </w:tc>
        <w:tc>
          <w:tcPr>
            <w:tcW w:w="2407" w:type="dxa"/>
            <w:vAlign w:val="center"/>
            <w:tcPrChange w:id="876" w:author="Adel Khelil" w:date="2024-08-09T10:03:00Z">
              <w:tcPr>
                <w:tcW w:w="2128" w:type="dxa"/>
                <w:vAlign w:val="center"/>
              </w:tcPr>
            </w:tcPrChange>
          </w:tcPr>
          <w:p w:rsidR="009B3551" w:rsidRPr="00077D2C" w:rsidRDefault="009B3551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Céfazoline</w:t>
            </w:r>
          </w:p>
          <w:p w:rsidR="009B3551" w:rsidRDefault="009B3551" w:rsidP="000267EE">
            <w:pPr>
              <w:rPr>
                <w:rFonts w:asciiTheme="majorBidi" w:hAnsiTheme="majorBidi" w:cstheme="majorBidi"/>
                <w:b/>
              </w:rPr>
            </w:pPr>
          </w:p>
          <w:p w:rsidR="009B3551" w:rsidRPr="00077D2C" w:rsidRDefault="009B3551" w:rsidP="000267EE">
            <w:pPr>
              <w:rPr>
                <w:rFonts w:asciiTheme="majorBidi" w:hAnsiTheme="majorBidi" w:cstheme="majorBidi"/>
              </w:rPr>
            </w:pPr>
            <w:r w:rsidRPr="005F0546">
              <w:rPr>
                <w:rFonts w:asciiTheme="majorBidi" w:hAnsiTheme="majorBidi" w:cstheme="majorBidi"/>
                <w:b/>
              </w:rPr>
              <w:t>Allergie :</w:t>
            </w:r>
            <w:del w:id="877" w:author="Adel Khelil" w:date="2024-08-09T10:07:00Z">
              <w:r w:rsidDel="00753ED2">
                <w:rPr>
                  <w:rFonts w:asciiTheme="majorBidi" w:hAnsiTheme="majorBidi" w:cstheme="majorBidi"/>
                </w:rPr>
                <w:delText>v</w:delText>
              </w:r>
            </w:del>
            <w:ins w:id="878" w:author="Adel Khelil" w:date="2024-08-09T10:07:00Z">
              <w:r w:rsidR="00753ED2">
                <w:rPr>
                  <w:rFonts w:asciiTheme="majorBidi" w:hAnsiTheme="majorBidi" w:cstheme="majorBidi"/>
                </w:rPr>
                <w:t>V</w:t>
              </w:r>
            </w:ins>
            <w:r>
              <w:rPr>
                <w:rFonts w:asciiTheme="majorBidi" w:hAnsiTheme="majorBidi" w:cstheme="majorBidi"/>
              </w:rPr>
              <w:t xml:space="preserve">ancomycine </w:t>
            </w:r>
          </w:p>
        </w:tc>
        <w:tc>
          <w:tcPr>
            <w:tcW w:w="2126" w:type="dxa"/>
            <w:vAlign w:val="center"/>
            <w:tcPrChange w:id="879" w:author="Adel Khelil" w:date="2024-08-09T10:03:00Z">
              <w:tcPr>
                <w:tcW w:w="2161" w:type="dxa"/>
                <w:vAlign w:val="center"/>
              </w:tcPr>
            </w:tcPrChange>
          </w:tcPr>
          <w:p w:rsidR="009B3551" w:rsidRDefault="009B3551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  <w:p w:rsidR="009B3551" w:rsidRDefault="009B3551" w:rsidP="000267EE">
            <w:pPr>
              <w:jc w:val="center"/>
              <w:rPr>
                <w:rFonts w:asciiTheme="majorBidi" w:hAnsiTheme="majorBidi" w:cstheme="majorBidi"/>
              </w:rPr>
            </w:pPr>
          </w:p>
          <w:p w:rsidR="009B3551" w:rsidRPr="00077D2C" w:rsidDel="00753ED2" w:rsidRDefault="009B3551" w:rsidP="000267EE">
            <w:pPr>
              <w:jc w:val="center"/>
              <w:rPr>
                <w:del w:id="880" w:author="Adel Khelil" w:date="2024-08-09T10:08:00Z"/>
                <w:rFonts w:asciiTheme="majorBidi" w:hAnsiTheme="majorBidi" w:cstheme="majorBidi"/>
              </w:rPr>
            </w:pPr>
          </w:p>
          <w:p w:rsidR="009B3551" w:rsidRPr="00077D2C" w:rsidRDefault="008354FC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 mg/kg/12</w:t>
            </w:r>
            <w:r w:rsidR="009B3551">
              <w:rPr>
                <w:rFonts w:asciiTheme="majorBidi" w:hAnsiTheme="majorBidi" w:cstheme="majorBidi"/>
              </w:rPr>
              <w:t>0min</w:t>
            </w:r>
          </w:p>
        </w:tc>
        <w:tc>
          <w:tcPr>
            <w:tcW w:w="2521" w:type="dxa"/>
            <w:vAlign w:val="center"/>
            <w:tcPrChange w:id="881" w:author="Adel Khelil" w:date="2024-08-09T10:03:00Z">
              <w:tcPr>
                <w:tcW w:w="2765" w:type="dxa"/>
                <w:vAlign w:val="center"/>
              </w:tcPr>
            </w:tcPrChange>
          </w:tcPr>
          <w:p w:rsidR="00753ED2" w:rsidRDefault="009B3551" w:rsidP="009D7EC8">
            <w:pPr>
              <w:jc w:val="center"/>
              <w:rPr>
                <w:ins w:id="882" w:author="Adel Khelil" w:date="2024-08-09T10:07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9B3551" w:rsidRDefault="009D7EC8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9B3551">
              <w:rPr>
                <w:rFonts w:asciiTheme="majorBidi" w:hAnsiTheme="majorBidi" w:cstheme="majorBidi"/>
              </w:rPr>
              <w:t>si durée &gt; 2h réinjecter 1g)</w:t>
            </w:r>
          </w:p>
          <w:p w:rsidR="009B3551" w:rsidRPr="00077D2C" w:rsidDel="00753ED2" w:rsidRDefault="009B3551" w:rsidP="009D7EC8">
            <w:pPr>
              <w:jc w:val="center"/>
              <w:rPr>
                <w:del w:id="883" w:author="Adel Khelil" w:date="2024-08-09T10:08:00Z"/>
                <w:rFonts w:asciiTheme="majorBidi" w:hAnsiTheme="majorBidi" w:cstheme="majorBidi"/>
              </w:rPr>
            </w:pPr>
          </w:p>
          <w:p w:rsidR="009B3551" w:rsidRPr="00077D2C" w:rsidRDefault="009B3551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9B3551" w:rsidTr="0079637C">
        <w:trPr>
          <w:jc w:val="center"/>
        </w:trPr>
        <w:tc>
          <w:tcPr>
            <w:tcW w:w="10738" w:type="dxa"/>
            <w:gridSpan w:val="4"/>
            <w:vAlign w:val="center"/>
          </w:tcPr>
          <w:p w:rsidR="009B3551" w:rsidRDefault="009B3551" w:rsidP="00C21D8A">
            <w:pPr>
              <w:rPr>
                <w:rFonts w:asciiTheme="majorBidi" w:hAnsiTheme="majorBidi" w:cstheme="majorBidi"/>
              </w:rPr>
            </w:pPr>
            <w:r w:rsidRPr="00A41689">
              <w:rPr>
                <w:rFonts w:asciiTheme="majorBidi" w:hAnsiTheme="majorBidi" w:cstheme="majorBidi"/>
                <w:b/>
                <w:bCs/>
                <w:i/>
              </w:rPr>
              <w:t>Chirurgie Appareil Génital de la femme :</w:t>
            </w:r>
          </w:p>
        </w:tc>
      </w:tr>
      <w:tr w:rsidR="009B3551" w:rsidTr="00753ED2">
        <w:trPr>
          <w:jc w:val="center"/>
          <w:trPrChange w:id="884" w:author="Adel Khelil" w:date="2024-08-09T10:03:00Z">
            <w:trPr>
              <w:jc w:val="center"/>
            </w:trPr>
          </w:trPrChange>
        </w:trPr>
        <w:tc>
          <w:tcPr>
            <w:tcW w:w="3684" w:type="dxa"/>
            <w:vAlign w:val="center"/>
            <w:tcPrChange w:id="885" w:author="Adel Khelil" w:date="2024-08-09T10:03:00Z">
              <w:tcPr>
                <w:tcW w:w="3684" w:type="dxa"/>
                <w:gridSpan w:val="2"/>
                <w:vAlign w:val="center"/>
              </w:tcPr>
            </w:tcPrChange>
          </w:tcPr>
          <w:p w:rsidR="009B3551" w:rsidRPr="00077D2C" w:rsidRDefault="009B3551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Cure de prolapsus (toute voie d’abord)</w:t>
            </w:r>
          </w:p>
          <w:p w:rsidR="009B3551" w:rsidRPr="00077D2C" w:rsidRDefault="009B3551" w:rsidP="000267EE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07" w:type="dxa"/>
            <w:vAlign w:val="center"/>
            <w:tcPrChange w:id="886" w:author="Adel Khelil" w:date="2024-08-09T10:03:00Z">
              <w:tcPr>
                <w:tcW w:w="2128" w:type="dxa"/>
                <w:vAlign w:val="center"/>
              </w:tcPr>
            </w:tcPrChange>
          </w:tcPr>
          <w:p w:rsidR="009B3551" w:rsidRPr="00077D2C" w:rsidRDefault="009B3551" w:rsidP="000267EE">
            <w:pPr>
              <w:rPr>
                <w:rFonts w:asciiTheme="majorBidi" w:hAnsiTheme="majorBidi" w:cstheme="majorBidi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ins w:id="887" w:author="Adel Khelil" w:date="2024-08-09T10:08:00Z">
              <w:r w:rsidR="00753ED2">
                <w:rPr>
                  <w:rFonts w:ascii="Times New Roman" w:hAnsi="Times New Roman" w:cs="Times New Roman"/>
                  <w:sz w:val="24"/>
                  <w:szCs w:val="24"/>
                </w:rPr>
                <w:t xml:space="preserve">Ac. </w:t>
              </w:r>
            </w:ins>
            <w:del w:id="888" w:author="Adel Khelil" w:date="2024-08-09T10:08:00Z">
              <w:r w:rsidDel="00753ED2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acide </w:delText>
              </w:r>
            </w:del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  <w:p w:rsidR="009B3551" w:rsidRPr="00AD6962" w:rsidRDefault="009B3551" w:rsidP="000267EE">
            <w:pPr>
              <w:rPr>
                <w:rFonts w:asciiTheme="majorBidi" w:hAnsiTheme="majorBidi" w:cstheme="majorBidi"/>
                <w:b/>
              </w:rPr>
            </w:pPr>
            <w:r w:rsidRPr="00AD6962">
              <w:rPr>
                <w:rFonts w:asciiTheme="majorBidi" w:hAnsiTheme="majorBidi" w:cstheme="majorBidi"/>
                <w:b/>
              </w:rPr>
              <w:t>Allergie :</w:t>
            </w:r>
          </w:p>
          <w:p w:rsidR="009B3551" w:rsidRDefault="009B3551" w:rsidP="000267EE">
            <w:pPr>
              <w:rPr>
                <w:rFonts w:asciiTheme="majorBidi" w:hAnsiTheme="majorBidi" w:cstheme="majorBidi"/>
              </w:rPr>
            </w:pPr>
            <w:del w:id="889" w:author="Adel Khelil" w:date="2024-08-09T10:08:00Z">
              <w:r w:rsidDel="00753ED2">
                <w:rPr>
                  <w:rFonts w:asciiTheme="majorBidi" w:hAnsiTheme="majorBidi" w:cstheme="majorBidi"/>
                </w:rPr>
                <w:delText>m</w:delText>
              </w:r>
            </w:del>
            <w:ins w:id="890" w:author="Adel Khelil" w:date="2024-08-09T10:08:00Z">
              <w:r w:rsidR="00753ED2">
                <w:rPr>
                  <w:rFonts w:asciiTheme="majorBidi" w:hAnsiTheme="majorBidi" w:cstheme="majorBidi"/>
                </w:rPr>
                <w:t>M</w:t>
              </w:r>
            </w:ins>
            <w:r>
              <w:rPr>
                <w:rFonts w:asciiTheme="majorBidi" w:hAnsiTheme="majorBidi" w:cstheme="majorBidi"/>
              </w:rPr>
              <w:t>étronidazole</w:t>
            </w:r>
          </w:p>
          <w:p w:rsidR="009B3551" w:rsidRDefault="009B3551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9B3551" w:rsidRPr="00077D2C" w:rsidRDefault="00753ED2" w:rsidP="000267EE">
            <w:pPr>
              <w:rPr>
                <w:rFonts w:asciiTheme="majorBidi" w:hAnsiTheme="majorBidi" w:cstheme="majorBidi"/>
              </w:rPr>
            </w:pPr>
            <w:ins w:id="891" w:author="Adel Khelil" w:date="2024-08-09T10:08:00Z">
              <w:r>
                <w:rPr>
                  <w:rFonts w:asciiTheme="majorBidi" w:hAnsiTheme="majorBidi" w:cstheme="majorBidi"/>
                </w:rPr>
                <w:t>G</w:t>
              </w:r>
            </w:ins>
            <w:del w:id="892" w:author="Adel Khelil" w:date="2024-08-09T10:08:00Z">
              <w:r w:rsidR="009B3551" w:rsidDel="00753ED2">
                <w:rPr>
                  <w:rFonts w:asciiTheme="majorBidi" w:hAnsiTheme="majorBidi" w:cstheme="majorBidi"/>
                </w:rPr>
                <w:delText>g</w:delText>
              </w:r>
            </w:del>
            <w:r w:rsidR="009B3551"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2126" w:type="dxa"/>
            <w:vAlign w:val="center"/>
            <w:tcPrChange w:id="893" w:author="Adel Khelil" w:date="2024-08-09T10:03:00Z">
              <w:tcPr>
                <w:tcW w:w="2161" w:type="dxa"/>
                <w:vAlign w:val="center"/>
              </w:tcPr>
            </w:tcPrChange>
          </w:tcPr>
          <w:p w:rsidR="009B3551" w:rsidRPr="00C52F13" w:rsidRDefault="009B3551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C52F13">
              <w:rPr>
                <w:rFonts w:asciiTheme="majorBidi" w:hAnsiTheme="majorBidi" w:cstheme="majorBidi"/>
                <w:lang w:val="en-US"/>
              </w:rPr>
              <w:t>2 g IV lente</w:t>
            </w:r>
          </w:p>
          <w:p w:rsidR="009B3551" w:rsidRPr="00C52F13" w:rsidRDefault="009B3551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9B3551" w:rsidRPr="00C52F13" w:rsidRDefault="009B3551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9B3551" w:rsidRPr="00C52F13" w:rsidRDefault="009B3551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C52F13">
              <w:rPr>
                <w:rFonts w:asciiTheme="majorBidi" w:hAnsiTheme="majorBidi" w:cstheme="majorBidi"/>
                <w:lang w:val="en-US"/>
              </w:rPr>
              <w:t>1g</w:t>
            </w:r>
          </w:p>
          <w:p w:rsidR="009B3551" w:rsidRPr="00C52F13" w:rsidRDefault="009B3551" w:rsidP="000267EE">
            <w:pPr>
              <w:rPr>
                <w:rFonts w:asciiTheme="majorBidi" w:hAnsiTheme="majorBidi" w:cstheme="majorBidi"/>
                <w:lang w:val="en-US"/>
              </w:rPr>
            </w:pPr>
          </w:p>
          <w:p w:rsidR="009B3551" w:rsidRPr="00C52F13" w:rsidRDefault="00897A33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6-7 </w:t>
            </w:r>
            <w:r w:rsidR="009B3551" w:rsidRPr="00C52F13">
              <w:rPr>
                <w:rFonts w:asciiTheme="majorBidi" w:hAnsiTheme="majorBidi" w:cstheme="majorBidi"/>
                <w:lang w:val="en-US"/>
              </w:rPr>
              <w:t>mg/kg/j</w:t>
            </w:r>
          </w:p>
        </w:tc>
        <w:tc>
          <w:tcPr>
            <w:tcW w:w="2521" w:type="dxa"/>
            <w:vAlign w:val="center"/>
            <w:tcPrChange w:id="894" w:author="Adel Khelil" w:date="2024-08-09T10:03:00Z">
              <w:tcPr>
                <w:tcW w:w="2765" w:type="dxa"/>
                <w:vAlign w:val="center"/>
              </w:tcPr>
            </w:tcPrChange>
          </w:tcPr>
          <w:p w:rsidR="00753ED2" w:rsidRDefault="009B3551" w:rsidP="009D7EC8">
            <w:pPr>
              <w:jc w:val="center"/>
              <w:rPr>
                <w:ins w:id="895" w:author="Adel Khelil" w:date="2024-08-09T10:08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Dose unique </w:t>
            </w:r>
          </w:p>
          <w:p w:rsidR="009B3551" w:rsidRDefault="009D7EC8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(si durée &gt; 2h réinjecter 1g)</w:t>
            </w:r>
          </w:p>
          <w:p w:rsidR="009B3551" w:rsidDel="00753ED2" w:rsidRDefault="009B3551" w:rsidP="009D7EC8">
            <w:pPr>
              <w:jc w:val="center"/>
              <w:rPr>
                <w:del w:id="896" w:author="Adel Khelil" w:date="2024-08-09T10:08:00Z"/>
                <w:rFonts w:asciiTheme="majorBidi" w:hAnsiTheme="majorBidi" w:cstheme="majorBidi"/>
              </w:rPr>
            </w:pPr>
          </w:p>
          <w:p w:rsidR="009B3551" w:rsidRDefault="009B3551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9B3551" w:rsidRDefault="009B3551" w:rsidP="009D7EC8">
            <w:pPr>
              <w:jc w:val="center"/>
              <w:rPr>
                <w:rFonts w:asciiTheme="majorBidi" w:hAnsiTheme="majorBidi" w:cstheme="majorBidi"/>
              </w:rPr>
            </w:pPr>
          </w:p>
          <w:p w:rsidR="009B3551" w:rsidRPr="00077D2C" w:rsidRDefault="009B3551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9B3551" w:rsidTr="00B71565">
        <w:trPr>
          <w:jc w:val="center"/>
        </w:trPr>
        <w:tc>
          <w:tcPr>
            <w:tcW w:w="3684" w:type="dxa"/>
            <w:shd w:val="clear" w:color="auto" w:fill="D9D9D9" w:themeFill="background1" w:themeFillShade="D9"/>
            <w:vAlign w:val="center"/>
          </w:tcPr>
          <w:p w:rsidR="009B3551" w:rsidRDefault="009B3551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Explorations diagnostiques</w:t>
            </w:r>
            <w:del w:id="897" w:author="Ahlem Gzara" w:date="2025-07-08T08:59:00Z">
              <w:r w:rsidDel="004E49C4">
                <w:rPr>
                  <w:rFonts w:asciiTheme="majorBidi" w:hAnsiTheme="majorBidi" w:cstheme="majorBidi"/>
                </w:rPr>
                <w:delText>.</w:delText>
              </w:r>
            </w:del>
          </w:p>
          <w:p w:rsidR="009B3551" w:rsidRDefault="007C5FEA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Endoscopie </w:t>
            </w:r>
            <w:r w:rsidR="009B3551">
              <w:rPr>
                <w:rFonts w:asciiTheme="majorBidi" w:hAnsiTheme="majorBidi" w:cstheme="majorBidi"/>
              </w:rPr>
              <w:t>vésicale</w:t>
            </w:r>
            <w:del w:id="898" w:author="Ahlem Gzara" w:date="2025-07-08T08:59:00Z">
              <w:r w:rsidR="009B3551" w:rsidDel="004E49C4">
                <w:rPr>
                  <w:rFonts w:asciiTheme="majorBidi" w:hAnsiTheme="majorBidi" w:cstheme="majorBidi"/>
                </w:rPr>
                <w:delText>.</w:delText>
              </w:r>
            </w:del>
          </w:p>
          <w:p w:rsidR="009B3551" w:rsidRDefault="009B3551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Bilan urodynamique  </w:t>
            </w:r>
          </w:p>
          <w:p w:rsidR="009B3551" w:rsidRDefault="009B3551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Urétéroscopie diagnostique</w:t>
            </w:r>
          </w:p>
        </w:tc>
        <w:tc>
          <w:tcPr>
            <w:tcW w:w="7054" w:type="dxa"/>
            <w:gridSpan w:val="3"/>
            <w:shd w:val="clear" w:color="auto" w:fill="D9D9D9" w:themeFill="background1" w:themeFillShade="D9"/>
            <w:vAlign w:val="center"/>
          </w:tcPr>
          <w:p w:rsidR="009B3551" w:rsidRPr="00077D2C" w:rsidRDefault="009B3551" w:rsidP="009D7E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 d’ABP</w:t>
            </w:r>
          </w:p>
        </w:tc>
      </w:tr>
    </w:tbl>
    <w:p w:rsidR="0058053F" w:rsidRPr="0058053F" w:rsidDel="00753ED2" w:rsidRDefault="0058053F" w:rsidP="000659E3">
      <w:pPr>
        <w:autoSpaceDE w:val="0"/>
        <w:autoSpaceDN w:val="0"/>
        <w:adjustRightInd w:val="0"/>
        <w:spacing w:after="0"/>
        <w:jc w:val="both"/>
        <w:rPr>
          <w:del w:id="899" w:author="Adel Khelil" w:date="2024-08-09T10:08:00Z"/>
          <w:rFonts w:ascii="Times New Roman" w:hAnsi="Times New Roman" w:cs="Times New Roman"/>
          <w:color w:val="000000"/>
          <w:sz w:val="18"/>
          <w:szCs w:val="18"/>
        </w:rPr>
      </w:pPr>
    </w:p>
    <w:p w:rsidR="000659E3" w:rsidRPr="00B71565" w:rsidRDefault="00677E8B" w:rsidP="00B71565">
      <w:p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br w:type="page"/>
      </w:r>
    </w:p>
    <w:p w:rsidR="003677C7" w:rsidRDefault="007C2D31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C2D31">
        <w:rPr>
          <w:noProof/>
        </w:rPr>
        <w:lastRenderedPageBreak/>
        <w:pict>
          <v:shape id="Text Box 18" o:spid="_x0000_s1037" type="#_x0000_t202" style="position:absolute;margin-left:35.75pt;margin-top:5.3pt;width:455.55pt;height:32.8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">
            <v:path arrowok="t"/>
            <v:textbox>
              <w:txbxContent>
                <w:p w:rsidR="00E83389" w:rsidRDefault="00E83389" w:rsidP="00C271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C2DB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Antibioprophylaxie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(ABP) </w:t>
                  </w:r>
                  <w:r w:rsidRPr="00DC2DB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en chirurgie gynécologique et en obstétrique</w:t>
                  </w:r>
                </w:p>
                <w:p w:rsidR="00E83389" w:rsidRDefault="00E83389"/>
              </w:txbxContent>
            </v:textbox>
          </v:shape>
        </w:pict>
      </w:r>
    </w:p>
    <w:p w:rsidR="003677C7" w:rsidRDefault="003677C7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677C7" w:rsidRDefault="003677C7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677C7" w:rsidRPr="00B71565" w:rsidRDefault="003677C7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845DA1" w:rsidRPr="00B71565" w:rsidRDefault="00845DA1" w:rsidP="00FD4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Style w:val="Grilledutableau"/>
        <w:tblW w:w="10349" w:type="dxa"/>
        <w:jc w:val="center"/>
        <w:tblLook w:val="04A0"/>
      </w:tblPr>
      <w:tblGrid>
        <w:gridCol w:w="3828"/>
        <w:gridCol w:w="1985"/>
        <w:gridCol w:w="2268"/>
        <w:gridCol w:w="2268"/>
      </w:tblGrid>
      <w:tr w:rsidR="007D4079" w:rsidTr="007D4079">
        <w:trPr>
          <w:jc w:val="center"/>
        </w:trPr>
        <w:tc>
          <w:tcPr>
            <w:tcW w:w="3828" w:type="dxa"/>
            <w:vAlign w:val="center"/>
          </w:tcPr>
          <w:p w:rsidR="007D4079" w:rsidDel="00753ED2" w:rsidRDefault="007D4079" w:rsidP="000267EE">
            <w:pPr>
              <w:jc w:val="center"/>
              <w:rPr>
                <w:del w:id="900" w:author="Adel Khelil" w:date="2024-08-09T10:09:00Z"/>
                <w:rFonts w:asciiTheme="majorBidi" w:hAnsiTheme="majorBidi" w:cstheme="majorBidi"/>
                <w:b/>
                <w:bCs/>
              </w:rPr>
            </w:pPr>
          </w:p>
          <w:p w:rsidR="007D4079" w:rsidRDefault="007D4079" w:rsidP="000267E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Acte chirurgical</w:t>
            </w:r>
          </w:p>
        </w:tc>
        <w:tc>
          <w:tcPr>
            <w:tcW w:w="1985" w:type="dxa"/>
            <w:vAlign w:val="center"/>
          </w:tcPr>
          <w:p w:rsidR="007D4079" w:rsidDel="00753ED2" w:rsidRDefault="007D4079" w:rsidP="000267EE">
            <w:pPr>
              <w:jc w:val="center"/>
              <w:rPr>
                <w:del w:id="901" w:author="Adel Khelil" w:date="2024-08-09T10:09:00Z"/>
                <w:rFonts w:asciiTheme="majorBidi" w:hAnsiTheme="majorBidi" w:cstheme="majorBidi"/>
                <w:b/>
                <w:bCs/>
              </w:rPr>
            </w:pPr>
          </w:p>
          <w:p w:rsidR="007D4079" w:rsidRDefault="00C271C2" w:rsidP="000267E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Molécule</w:t>
            </w:r>
          </w:p>
        </w:tc>
        <w:tc>
          <w:tcPr>
            <w:tcW w:w="2268" w:type="dxa"/>
            <w:vAlign w:val="center"/>
          </w:tcPr>
          <w:p w:rsidR="007D4079" w:rsidDel="00753ED2" w:rsidRDefault="007D4079" w:rsidP="000267EE">
            <w:pPr>
              <w:jc w:val="center"/>
              <w:rPr>
                <w:del w:id="902" w:author="Adel Khelil" w:date="2024-08-09T10:09:00Z"/>
                <w:rFonts w:asciiTheme="majorBidi" w:hAnsiTheme="majorBidi" w:cstheme="majorBidi"/>
                <w:b/>
                <w:bCs/>
              </w:rPr>
            </w:pPr>
          </w:p>
          <w:p w:rsidR="007D4079" w:rsidRDefault="007D4079" w:rsidP="000267E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Dose initiale</w:t>
            </w:r>
          </w:p>
        </w:tc>
        <w:tc>
          <w:tcPr>
            <w:tcW w:w="2268" w:type="dxa"/>
            <w:vAlign w:val="center"/>
          </w:tcPr>
          <w:p w:rsidR="007D4079" w:rsidDel="00753ED2" w:rsidRDefault="007D4079" w:rsidP="000267EE">
            <w:pPr>
              <w:jc w:val="center"/>
              <w:rPr>
                <w:del w:id="903" w:author="Adel Khelil" w:date="2024-08-09T10:09:00Z"/>
                <w:rFonts w:asciiTheme="majorBidi" w:hAnsiTheme="majorBidi" w:cstheme="majorBidi"/>
                <w:b/>
                <w:bCs/>
              </w:rPr>
            </w:pPr>
          </w:p>
          <w:p w:rsidR="007D4079" w:rsidDel="00753ED2" w:rsidRDefault="007D4079" w:rsidP="000267EE">
            <w:pPr>
              <w:jc w:val="center"/>
              <w:rPr>
                <w:del w:id="904" w:author="Adel Khelil" w:date="2024-08-09T10:09:00Z"/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Posologie et durée</w:t>
            </w:r>
          </w:p>
          <w:p w:rsidR="007D4079" w:rsidRDefault="007D407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7D4079" w:rsidRPr="00077D2C" w:rsidTr="007D4079">
        <w:trPr>
          <w:trHeight w:val="2277"/>
          <w:jc w:val="center"/>
        </w:trPr>
        <w:tc>
          <w:tcPr>
            <w:tcW w:w="3828" w:type="dxa"/>
            <w:vAlign w:val="center"/>
          </w:tcPr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Hystérectomie (voie haute ou basse)</w:t>
            </w:r>
          </w:p>
          <w:p w:rsidR="007D4079" w:rsidRPr="00077D2C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Coeliochirurgie</w:t>
            </w:r>
          </w:p>
        </w:tc>
        <w:tc>
          <w:tcPr>
            <w:tcW w:w="1985" w:type="dxa"/>
            <w:vAlign w:val="center"/>
          </w:tcPr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Céfazoline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</w:p>
          <w:p w:rsidR="007D4079" w:rsidRPr="00077D2C" w:rsidRDefault="007D4079" w:rsidP="000267EE">
            <w:pPr>
              <w:rPr>
                <w:rFonts w:asciiTheme="majorBidi" w:hAnsiTheme="majorBidi" w:cstheme="majorBidi"/>
              </w:rPr>
            </w:pP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Céfuroxine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</w:p>
          <w:p w:rsidR="007D4079" w:rsidRPr="00C32356" w:rsidRDefault="007D4079" w:rsidP="000267EE">
            <w:pPr>
              <w:rPr>
                <w:rFonts w:asciiTheme="majorBidi" w:hAnsiTheme="majorBidi" w:cstheme="majorBidi"/>
                <w:b/>
              </w:rPr>
            </w:pPr>
            <w:r w:rsidRPr="00C32356">
              <w:rPr>
                <w:rFonts w:asciiTheme="majorBidi" w:hAnsiTheme="majorBidi" w:cstheme="majorBidi"/>
                <w:b/>
              </w:rPr>
              <w:t>Allergie :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Clindamycine 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+ </w:t>
            </w:r>
          </w:p>
          <w:p w:rsidR="007D4079" w:rsidRPr="00077D2C" w:rsidRDefault="00286EF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</w:t>
            </w:r>
            <w:r w:rsidR="007D4079"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2268" w:type="dxa"/>
            <w:vAlign w:val="center"/>
          </w:tcPr>
          <w:p w:rsidR="007D4079" w:rsidRPr="00077D2C" w:rsidRDefault="007D4079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  <w:p w:rsidR="007D4079" w:rsidRDefault="007D4079" w:rsidP="000267EE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RPr="00077D2C" w:rsidRDefault="007D4079" w:rsidP="000267EE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RDefault="007D4079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1.5 g IV lente</w:t>
            </w:r>
          </w:p>
          <w:p w:rsidR="007D4079" w:rsidRDefault="007D4079" w:rsidP="000267EE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RDefault="007D4079" w:rsidP="000267EE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RDefault="008354FC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  <w:r w:rsidR="007D4079">
              <w:rPr>
                <w:rFonts w:asciiTheme="majorBidi" w:hAnsiTheme="majorBidi" w:cstheme="majorBidi"/>
              </w:rPr>
              <w:t>00 mg</w:t>
            </w:r>
          </w:p>
          <w:p w:rsidR="007D4079" w:rsidRDefault="007D4079" w:rsidP="000267EE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RPr="00077D2C" w:rsidRDefault="00897A33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7D4079">
              <w:rPr>
                <w:rFonts w:asciiTheme="majorBidi" w:hAnsiTheme="majorBidi" w:cstheme="majorBidi"/>
              </w:rPr>
              <w:t>mg/kg/j</w:t>
            </w:r>
          </w:p>
        </w:tc>
        <w:tc>
          <w:tcPr>
            <w:tcW w:w="2268" w:type="dxa"/>
            <w:vAlign w:val="center"/>
          </w:tcPr>
          <w:p w:rsidR="007C2D31" w:rsidRDefault="007D4079" w:rsidP="007C2D31">
            <w:pPr>
              <w:jc w:val="center"/>
              <w:rPr>
                <w:ins w:id="905" w:author="Adel Khelil" w:date="2024-08-09T10:09:00Z"/>
                <w:rFonts w:asciiTheme="majorBidi" w:hAnsiTheme="majorBidi" w:cstheme="majorBidi"/>
              </w:rPr>
              <w:pPrChange w:id="906" w:author="Adel Khelil" w:date="2024-08-09T10:10:00Z">
                <w:pPr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7C2D31" w:rsidRDefault="007D4079" w:rsidP="007C2D31">
            <w:pPr>
              <w:jc w:val="both"/>
              <w:rPr>
                <w:rFonts w:asciiTheme="majorBidi" w:hAnsiTheme="majorBidi" w:cstheme="majorBidi"/>
              </w:rPr>
              <w:pPrChange w:id="907" w:author="Adel Khelil" w:date="2024-08-09T10:10:00Z">
                <w:pPr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(si durée &gt;4h réinjecter 1g)</w:t>
            </w:r>
          </w:p>
          <w:p w:rsidR="007C2D31" w:rsidRDefault="007C2D31" w:rsidP="007C2D31">
            <w:pPr>
              <w:jc w:val="center"/>
              <w:rPr>
                <w:del w:id="908" w:author="Adel Khelil" w:date="2024-08-09T10:09:00Z"/>
                <w:rFonts w:asciiTheme="majorBidi" w:eastAsiaTheme="majorEastAsia" w:hAnsiTheme="majorBidi" w:cstheme="majorBidi"/>
                <w:b/>
                <w:bCs/>
                <w:color w:val="4F81BD" w:themeColor="accent1"/>
              </w:rPr>
              <w:pPrChange w:id="909" w:author="Adel Khelil" w:date="2024-08-09T10:10:00Z">
                <w:pPr>
                  <w:keepNext/>
                  <w:keepLines/>
                  <w:spacing w:before="200" w:after="200" w:line="276" w:lineRule="auto"/>
                  <w:outlineLvl w:val="2"/>
                </w:pPr>
              </w:pPrChange>
            </w:pPr>
          </w:p>
          <w:p w:rsidR="007C2D31" w:rsidRDefault="007D4079" w:rsidP="007C2D31">
            <w:pPr>
              <w:jc w:val="center"/>
              <w:rPr>
                <w:ins w:id="910" w:author="Adel Khelil" w:date="2024-08-09T10:10:00Z"/>
                <w:rFonts w:asciiTheme="majorBidi" w:hAnsiTheme="majorBidi" w:cstheme="majorBidi"/>
              </w:rPr>
              <w:pPrChange w:id="911" w:author="Adel Khelil" w:date="2024-08-09T10:10:00Z">
                <w:pPr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7C2D31" w:rsidRDefault="007D4079" w:rsidP="007C2D31">
            <w:pPr>
              <w:jc w:val="both"/>
              <w:rPr>
                <w:rFonts w:asciiTheme="majorBidi" w:hAnsiTheme="majorBidi" w:cstheme="majorBidi"/>
              </w:rPr>
              <w:pPrChange w:id="912" w:author="Adel Khelil" w:date="2024-08-09T10:11:00Z">
                <w:pPr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(si durée &gt;2h réinjecter 0.75g)</w:t>
            </w:r>
          </w:p>
          <w:p w:rsidR="007C2D31" w:rsidRDefault="007C2D31" w:rsidP="007C2D31">
            <w:pPr>
              <w:jc w:val="center"/>
              <w:rPr>
                <w:del w:id="913" w:author="Adel Khelil" w:date="2024-08-09T10:10:00Z"/>
                <w:rFonts w:asciiTheme="majorBidi" w:eastAsiaTheme="majorEastAsia" w:hAnsiTheme="majorBidi" w:cstheme="majorBidi"/>
                <w:b/>
                <w:bCs/>
                <w:color w:val="4F81BD" w:themeColor="accent1"/>
              </w:rPr>
              <w:pPrChange w:id="914" w:author="Adel Khelil" w:date="2024-08-09T10:10:00Z">
                <w:pPr>
                  <w:keepNext/>
                  <w:keepLines/>
                  <w:spacing w:before="200" w:after="200" w:line="276" w:lineRule="auto"/>
                  <w:outlineLvl w:val="2"/>
                </w:pPr>
              </w:pPrChange>
            </w:pPr>
          </w:p>
          <w:p w:rsidR="007C2D31" w:rsidRDefault="007D4079" w:rsidP="007C2D31">
            <w:pPr>
              <w:jc w:val="center"/>
              <w:rPr>
                <w:rFonts w:asciiTheme="majorBidi" w:hAnsiTheme="majorBidi" w:cstheme="majorBidi"/>
              </w:rPr>
              <w:pPrChange w:id="915" w:author="Adel Khelil" w:date="2024-08-09T10:10:00Z">
                <w:pPr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 xml:space="preserve">Dose unique  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</w:p>
          <w:p w:rsidR="007C2D31" w:rsidRDefault="007D4079" w:rsidP="007C2D31">
            <w:pPr>
              <w:jc w:val="center"/>
              <w:rPr>
                <w:rFonts w:asciiTheme="majorBidi" w:hAnsiTheme="majorBidi" w:cstheme="majorBidi"/>
              </w:rPr>
              <w:pPrChange w:id="916" w:author="Adel Khelil" w:date="2024-08-09T10:11:00Z">
                <w:pPr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7C5FEA" w:rsidRPr="00077D2C" w:rsidTr="00C271C2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7C5FEA" w:rsidRDefault="007C5FEA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Coelioscopie </w:t>
            </w:r>
            <w:ins w:id="917" w:author="Ahlem Gzara" w:date="2025-07-08T09:00:00Z">
              <w:r w:rsidR="004E49C4">
                <w:rPr>
                  <w:rFonts w:asciiTheme="majorBidi" w:hAnsiTheme="majorBidi" w:cstheme="majorBidi"/>
                </w:rPr>
                <w:t>d</w:t>
              </w:r>
            </w:ins>
            <w:del w:id="918" w:author="Ahlem Gzara" w:date="2025-07-08T09:00:00Z">
              <w:r w:rsidDel="004E49C4">
                <w:rPr>
                  <w:rFonts w:asciiTheme="majorBidi" w:hAnsiTheme="majorBidi" w:cstheme="majorBidi"/>
                </w:rPr>
                <w:delText>D</w:delText>
              </w:r>
            </w:del>
            <w:r>
              <w:rPr>
                <w:rFonts w:asciiTheme="majorBidi" w:hAnsiTheme="majorBidi" w:cstheme="majorBidi"/>
              </w:rPr>
              <w:t>iagnostique ou</w:t>
            </w:r>
          </w:p>
          <w:p w:rsidR="007C5FEA" w:rsidRDefault="007C5FEA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exploratrice sans incision vaginale ou digestive</w:t>
            </w:r>
          </w:p>
        </w:tc>
        <w:tc>
          <w:tcPr>
            <w:tcW w:w="6521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C5FEA" w:rsidRPr="00077D2C" w:rsidRDefault="007C5FEA" w:rsidP="00B7156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 d’ABP</w:t>
            </w:r>
          </w:p>
          <w:p w:rsidR="007C5FEA" w:rsidRPr="00077D2C" w:rsidRDefault="007C5FEA" w:rsidP="000267EE">
            <w:pPr>
              <w:rPr>
                <w:rFonts w:asciiTheme="majorBidi" w:hAnsiTheme="majorBidi" w:cstheme="majorBidi"/>
              </w:rPr>
            </w:pPr>
          </w:p>
        </w:tc>
      </w:tr>
      <w:tr w:rsidR="007C5FEA" w:rsidRPr="00077D2C" w:rsidTr="00C271C2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7C5FEA" w:rsidRDefault="007C5FEA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Hystéroscopie </w:t>
            </w:r>
          </w:p>
          <w:p w:rsidR="007C5FEA" w:rsidRDefault="007C5FEA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Hystérosalpingographie </w:t>
            </w:r>
          </w:p>
        </w:tc>
        <w:tc>
          <w:tcPr>
            <w:tcW w:w="6521" w:type="dxa"/>
            <w:gridSpan w:val="3"/>
            <w:vMerge/>
            <w:shd w:val="clear" w:color="auto" w:fill="D9D9D9" w:themeFill="background1" w:themeFillShade="D9"/>
            <w:vAlign w:val="center"/>
          </w:tcPr>
          <w:p w:rsidR="007C5FEA" w:rsidRPr="00077D2C" w:rsidRDefault="007C5FEA" w:rsidP="000267EE">
            <w:pPr>
              <w:rPr>
                <w:rFonts w:asciiTheme="majorBidi" w:hAnsiTheme="majorBidi" w:cstheme="majorBidi"/>
              </w:rPr>
            </w:pPr>
          </w:p>
        </w:tc>
      </w:tr>
      <w:tr w:rsidR="007C5FEA" w:rsidRPr="00077D2C" w:rsidTr="00C271C2">
        <w:trPr>
          <w:trHeight w:val="516"/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7C5FEA" w:rsidRDefault="007C5FEA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Biopsie endométriale</w:t>
            </w:r>
          </w:p>
          <w:p w:rsidR="007C5FEA" w:rsidRDefault="007C5FEA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Fécondation </w:t>
            </w:r>
            <w:r w:rsidRPr="00A970C5">
              <w:rPr>
                <w:rFonts w:asciiTheme="majorBidi" w:hAnsiTheme="majorBidi" w:cstheme="majorBidi"/>
                <w:i/>
                <w:iCs/>
              </w:rPr>
              <w:t>in vitro</w:t>
            </w:r>
          </w:p>
        </w:tc>
        <w:tc>
          <w:tcPr>
            <w:tcW w:w="6521" w:type="dxa"/>
            <w:gridSpan w:val="3"/>
            <w:vMerge/>
            <w:shd w:val="clear" w:color="auto" w:fill="D9D9D9" w:themeFill="background1" w:themeFillShade="D9"/>
            <w:vAlign w:val="center"/>
          </w:tcPr>
          <w:p w:rsidR="007C5FEA" w:rsidRPr="00077D2C" w:rsidRDefault="007C5FEA" w:rsidP="000267EE">
            <w:pPr>
              <w:rPr>
                <w:rFonts w:asciiTheme="majorBidi" w:hAnsiTheme="majorBidi" w:cstheme="majorBidi"/>
              </w:rPr>
            </w:pPr>
          </w:p>
        </w:tc>
      </w:tr>
      <w:tr w:rsidR="007C5FEA" w:rsidRPr="00077D2C" w:rsidTr="00C271C2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7C5FEA" w:rsidRDefault="007C5FEA" w:rsidP="007C5FE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Pose d’un dispositif intra–utérin </w:t>
            </w:r>
          </w:p>
        </w:tc>
        <w:tc>
          <w:tcPr>
            <w:tcW w:w="6521" w:type="dxa"/>
            <w:gridSpan w:val="3"/>
            <w:vMerge/>
            <w:shd w:val="clear" w:color="auto" w:fill="D9D9D9" w:themeFill="background1" w:themeFillShade="D9"/>
            <w:vAlign w:val="center"/>
          </w:tcPr>
          <w:p w:rsidR="007C5FEA" w:rsidRPr="00077D2C" w:rsidRDefault="007C5FEA" w:rsidP="000267EE">
            <w:pPr>
              <w:rPr>
                <w:rFonts w:asciiTheme="majorBidi" w:hAnsiTheme="majorBidi" w:cstheme="majorBidi"/>
              </w:rPr>
            </w:pPr>
          </w:p>
        </w:tc>
      </w:tr>
      <w:tr w:rsidR="007C5FEA" w:rsidRPr="00077D2C" w:rsidTr="00C271C2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7C5FEA" w:rsidRDefault="007C5FEA" w:rsidP="000267EE">
            <w:pPr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  <w:color w:val="000000" w:themeColor="text1"/>
              </w:rPr>
              <w:t>Tumorectomie mammaire simple</w:t>
            </w:r>
          </w:p>
        </w:tc>
        <w:tc>
          <w:tcPr>
            <w:tcW w:w="6521" w:type="dxa"/>
            <w:gridSpan w:val="3"/>
            <w:vMerge/>
            <w:shd w:val="clear" w:color="auto" w:fill="D9D9D9" w:themeFill="background1" w:themeFillShade="D9"/>
            <w:vAlign w:val="center"/>
          </w:tcPr>
          <w:p w:rsidR="007C5FEA" w:rsidRPr="00077D2C" w:rsidRDefault="007C5FEA" w:rsidP="000267EE">
            <w:pPr>
              <w:rPr>
                <w:rFonts w:asciiTheme="majorBidi" w:hAnsiTheme="majorBidi" w:cstheme="majorBidi"/>
              </w:rPr>
            </w:pPr>
          </w:p>
        </w:tc>
      </w:tr>
      <w:tr w:rsidR="007C5FEA" w:rsidRPr="00077D2C" w:rsidTr="00C271C2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7C5FEA" w:rsidRDefault="007C5FEA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Interruption volontaire de grossesse </w:t>
            </w:r>
          </w:p>
        </w:tc>
        <w:tc>
          <w:tcPr>
            <w:tcW w:w="6521" w:type="dxa"/>
            <w:gridSpan w:val="3"/>
            <w:vMerge/>
            <w:shd w:val="clear" w:color="auto" w:fill="D9D9D9" w:themeFill="background1" w:themeFillShade="D9"/>
            <w:vAlign w:val="center"/>
          </w:tcPr>
          <w:p w:rsidR="007C5FEA" w:rsidRPr="00077D2C" w:rsidRDefault="007C5FEA" w:rsidP="000267EE">
            <w:pPr>
              <w:rPr>
                <w:rFonts w:asciiTheme="majorBidi" w:hAnsiTheme="majorBidi" w:cstheme="majorBidi"/>
              </w:rPr>
            </w:pPr>
          </w:p>
        </w:tc>
      </w:tr>
      <w:tr w:rsidR="007D4079" w:rsidRPr="00077D2C" w:rsidTr="007D4079">
        <w:trPr>
          <w:jc w:val="center"/>
        </w:trPr>
        <w:tc>
          <w:tcPr>
            <w:tcW w:w="3828" w:type="dxa"/>
            <w:vAlign w:val="center"/>
          </w:tcPr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Césarienne </w:t>
            </w:r>
          </w:p>
        </w:tc>
        <w:tc>
          <w:tcPr>
            <w:tcW w:w="1985" w:type="dxa"/>
            <w:vAlign w:val="center"/>
          </w:tcPr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Céfazoline</w:t>
            </w:r>
          </w:p>
          <w:p w:rsidR="007D4079" w:rsidRPr="00077D2C" w:rsidDel="00753ED2" w:rsidRDefault="007D4079" w:rsidP="000267EE">
            <w:pPr>
              <w:rPr>
                <w:del w:id="919" w:author="Adel Khelil" w:date="2024-08-09T10:11:00Z"/>
                <w:rFonts w:asciiTheme="majorBidi" w:hAnsiTheme="majorBidi" w:cstheme="majorBidi"/>
              </w:rPr>
            </w:pPr>
          </w:p>
          <w:p w:rsidR="007D4079" w:rsidRPr="00C32356" w:rsidRDefault="007D4079" w:rsidP="000267EE">
            <w:pPr>
              <w:rPr>
                <w:rFonts w:asciiTheme="majorBidi" w:hAnsiTheme="majorBidi" w:cstheme="majorBidi"/>
                <w:b/>
              </w:rPr>
            </w:pPr>
            <w:r w:rsidRPr="00C32356">
              <w:rPr>
                <w:rFonts w:asciiTheme="majorBidi" w:hAnsiTheme="majorBidi" w:cstheme="majorBidi"/>
                <w:b/>
              </w:rPr>
              <w:t>Allergie :</w:t>
            </w:r>
          </w:p>
          <w:p w:rsidR="007D4079" w:rsidDel="00753ED2" w:rsidRDefault="007D4079" w:rsidP="000267EE">
            <w:pPr>
              <w:rPr>
                <w:del w:id="920" w:author="Adel Khelil" w:date="2024-08-09T10:11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Clindamycine </w:t>
            </w:r>
          </w:p>
          <w:p w:rsidR="007D4079" w:rsidRDefault="007D407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  <w:vAlign w:val="center"/>
          </w:tcPr>
          <w:p w:rsidR="007D4079" w:rsidRPr="00077D2C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  <w:p w:rsidR="007D4079" w:rsidDel="00753ED2" w:rsidRDefault="007D4079" w:rsidP="00C271C2">
            <w:pPr>
              <w:jc w:val="center"/>
              <w:rPr>
                <w:del w:id="921" w:author="Adel Khelil" w:date="2024-08-09T10:11:00Z"/>
                <w:rFonts w:asciiTheme="majorBidi" w:hAnsiTheme="majorBidi" w:cstheme="majorBidi"/>
              </w:rPr>
            </w:pPr>
          </w:p>
          <w:p w:rsidR="007D4079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Del="00753ED2" w:rsidRDefault="008354FC" w:rsidP="00C271C2">
            <w:pPr>
              <w:jc w:val="center"/>
              <w:rPr>
                <w:del w:id="922" w:author="Adel Khelil" w:date="2024-08-09T10:11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  <w:r w:rsidR="007D4079">
              <w:rPr>
                <w:rFonts w:asciiTheme="majorBidi" w:hAnsiTheme="majorBidi" w:cstheme="majorBidi"/>
              </w:rPr>
              <w:t>00 mg</w:t>
            </w:r>
          </w:p>
          <w:p w:rsidR="007D4079" w:rsidRDefault="007D4079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  <w:vAlign w:val="center"/>
          </w:tcPr>
          <w:p w:rsidR="007D4079" w:rsidRPr="00077D2C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 après clampage du cordon</w:t>
            </w:r>
          </w:p>
        </w:tc>
      </w:tr>
      <w:tr w:rsidR="007D4079" w:rsidRPr="00077D2C" w:rsidTr="007D4079">
        <w:trPr>
          <w:jc w:val="center"/>
        </w:trPr>
        <w:tc>
          <w:tcPr>
            <w:tcW w:w="3828" w:type="dxa"/>
            <w:vAlign w:val="center"/>
          </w:tcPr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Mastectomie 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Reconstruction et/ou plastie mammaire </w:t>
            </w:r>
          </w:p>
        </w:tc>
        <w:tc>
          <w:tcPr>
            <w:tcW w:w="1985" w:type="dxa"/>
            <w:vAlign w:val="center"/>
          </w:tcPr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Céfazoline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</w:p>
          <w:p w:rsidR="007D4079" w:rsidRPr="00C32356" w:rsidRDefault="007D4079" w:rsidP="000267EE">
            <w:pPr>
              <w:rPr>
                <w:rFonts w:asciiTheme="majorBidi" w:hAnsiTheme="majorBidi" w:cstheme="majorBidi"/>
                <w:b/>
              </w:rPr>
            </w:pPr>
            <w:r w:rsidRPr="00C32356">
              <w:rPr>
                <w:rFonts w:asciiTheme="majorBidi" w:hAnsiTheme="majorBidi" w:cstheme="majorBidi"/>
                <w:b/>
              </w:rPr>
              <w:t>Allergie :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Clindamycine 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+ </w:t>
            </w:r>
          </w:p>
          <w:p w:rsidR="007D4079" w:rsidRDefault="00286EF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</w:t>
            </w:r>
            <w:r w:rsidR="007D4079"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2268" w:type="dxa"/>
            <w:vAlign w:val="center"/>
          </w:tcPr>
          <w:p w:rsidR="007D4079" w:rsidRPr="00C52F13" w:rsidRDefault="007D4079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C52F13">
              <w:rPr>
                <w:rFonts w:asciiTheme="majorBidi" w:hAnsiTheme="majorBidi" w:cstheme="majorBidi"/>
                <w:lang w:val="en-US"/>
              </w:rPr>
              <w:t>2 g IV lente</w:t>
            </w:r>
          </w:p>
          <w:p w:rsidR="007D4079" w:rsidRPr="00C52F13" w:rsidRDefault="007D4079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7D4079" w:rsidRPr="00C52F13" w:rsidRDefault="007D4079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7D4079" w:rsidRPr="00C52F13" w:rsidRDefault="008354FC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9</w:t>
            </w:r>
            <w:r w:rsidR="007D4079" w:rsidRPr="00C52F13">
              <w:rPr>
                <w:rFonts w:asciiTheme="majorBidi" w:hAnsiTheme="majorBidi" w:cstheme="majorBidi"/>
                <w:lang w:val="en-US"/>
              </w:rPr>
              <w:t>00 mg</w:t>
            </w:r>
          </w:p>
          <w:p w:rsidR="007D4079" w:rsidRPr="00C52F13" w:rsidRDefault="007D4079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7D4079" w:rsidRPr="00C52F13" w:rsidRDefault="00897A33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6-7 </w:t>
            </w:r>
            <w:r w:rsidR="007D4079" w:rsidRPr="00C52F13">
              <w:rPr>
                <w:rFonts w:asciiTheme="majorBidi" w:hAnsiTheme="majorBidi" w:cstheme="majorBidi"/>
                <w:lang w:val="en-US"/>
              </w:rPr>
              <w:t>mg/kg/j</w:t>
            </w:r>
          </w:p>
        </w:tc>
        <w:tc>
          <w:tcPr>
            <w:tcW w:w="2268" w:type="dxa"/>
            <w:vAlign w:val="center"/>
          </w:tcPr>
          <w:p w:rsidR="00753ED2" w:rsidRDefault="007D4079" w:rsidP="00C271C2">
            <w:pPr>
              <w:jc w:val="center"/>
              <w:rPr>
                <w:ins w:id="923" w:author="Adel Khelil" w:date="2024-08-09T10:11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Dose unique </w:t>
            </w:r>
          </w:p>
          <w:p w:rsidR="007D4079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(1g si durée &gt;4h</w:t>
            </w:r>
            <w:r w:rsidR="00C271C2">
              <w:rPr>
                <w:rFonts w:asciiTheme="majorBidi" w:hAnsiTheme="majorBidi" w:cstheme="majorBidi"/>
              </w:rPr>
              <w:t>)</w:t>
            </w:r>
          </w:p>
          <w:p w:rsidR="007D4079" w:rsidDel="00753ED2" w:rsidRDefault="007D4079" w:rsidP="00C271C2">
            <w:pPr>
              <w:jc w:val="center"/>
              <w:rPr>
                <w:del w:id="924" w:author="Adel Khelil" w:date="2024-08-09T10:11:00Z"/>
                <w:rFonts w:asciiTheme="majorBidi" w:hAnsiTheme="majorBidi" w:cstheme="majorBidi"/>
              </w:rPr>
            </w:pPr>
          </w:p>
          <w:p w:rsidR="007D4079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7D4079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RPr="00077D2C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7D4079" w:rsidRPr="00077D2C" w:rsidTr="007D4079">
        <w:trPr>
          <w:jc w:val="center"/>
        </w:trPr>
        <w:tc>
          <w:tcPr>
            <w:tcW w:w="3828" w:type="dxa"/>
            <w:vAlign w:val="center"/>
          </w:tcPr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Prolapsus (toute voie d’abord)</w:t>
            </w:r>
          </w:p>
        </w:tc>
        <w:tc>
          <w:tcPr>
            <w:tcW w:w="1985" w:type="dxa"/>
            <w:vAlign w:val="center"/>
          </w:tcPr>
          <w:p w:rsidR="007D4079" w:rsidRPr="00077D2C" w:rsidRDefault="007D4079" w:rsidP="000267EE">
            <w:pPr>
              <w:rPr>
                <w:rFonts w:asciiTheme="majorBidi" w:hAnsiTheme="majorBidi" w:cstheme="majorBidi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ins w:id="925" w:author="Adel Khelil" w:date="2024-08-09T10:12:00Z">
              <w:r w:rsidR="00753ED2">
                <w:rPr>
                  <w:rFonts w:ascii="Times New Roman" w:hAnsi="Times New Roman" w:cs="Times New Roman"/>
                  <w:sz w:val="24"/>
                  <w:szCs w:val="24"/>
                </w:rPr>
                <w:t xml:space="preserve">Ac. </w:t>
              </w:r>
            </w:ins>
            <w:del w:id="926" w:author="Adel Khelil" w:date="2024-08-09T10:12:00Z">
              <w:r w:rsidDel="00753ED2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acide </w:delText>
              </w:r>
            </w:del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  <w:p w:rsidR="007D4079" w:rsidDel="00753ED2" w:rsidRDefault="007D4079" w:rsidP="000267EE">
            <w:pPr>
              <w:rPr>
                <w:del w:id="927" w:author="Adel Khelil" w:date="2024-08-09T10:12:00Z"/>
                <w:rFonts w:asciiTheme="majorBidi" w:hAnsiTheme="majorBidi" w:cstheme="majorBidi"/>
                <w:b/>
              </w:rPr>
            </w:pPr>
          </w:p>
          <w:p w:rsidR="007D4079" w:rsidRPr="00AD6962" w:rsidRDefault="007D4079" w:rsidP="000267EE">
            <w:pPr>
              <w:rPr>
                <w:rFonts w:asciiTheme="majorBidi" w:hAnsiTheme="majorBidi" w:cstheme="majorBidi"/>
                <w:b/>
              </w:rPr>
            </w:pPr>
            <w:r w:rsidRPr="00AD6962">
              <w:rPr>
                <w:rFonts w:asciiTheme="majorBidi" w:hAnsiTheme="majorBidi" w:cstheme="majorBidi"/>
                <w:b/>
              </w:rPr>
              <w:t>Allergie :</w:t>
            </w:r>
          </w:p>
          <w:p w:rsidR="007D4079" w:rsidRDefault="007D4079" w:rsidP="000267EE">
            <w:pPr>
              <w:rPr>
                <w:rFonts w:asciiTheme="majorBidi" w:hAnsiTheme="majorBidi" w:cstheme="majorBidi"/>
              </w:rPr>
            </w:pPr>
            <w:del w:id="928" w:author="Adel Khelil" w:date="2024-08-09T10:12:00Z">
              <w:r w:rsidDel="00753ED2">
                <w:rPr>
                  <w:rFonts w:asciiTheme="majorBidi" w:hAnsiTheme="majorBidi" w:cstheme="majorBidi"/>
                </w:rPr>
                <w:delText>m</w:delText>
              </w:r>
            </w:del>
            <w:ins w:id="929" w:author="Adel Khelil" w:date="2024-08-09T10:12:00Z">
              <w:r w:rsidR="00753ED2">
                <w:rPr>
                  <w:rFonts w:asciiTheme="majorBidi" w:hAnsiTheme="majorBidi" w:cstheme="majorBidi"/>
                </w:rPr>
                <w:t>M</w:t>
              </w:r>
            </w:ins>
            <w:r>
              <w:rPr>
                <w:rFonts w:asciiTheme="majorBidi" w:hAnsiTheme="majorBidi" w:cstheme="majorBidi"/>
              </w:rPr>
              <w:t>étronidazole</w:t>
            </w:r>
          </w:p>
          <w:p w:rsidR="007D4079" w:rsidRDefault="007D4079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7D4079" w:rsidRPr="00077D2C" w:rsidRDefault="007D4079" w:rsidP="000267EE">
            <w:pPr>
              <w:rPr>
                <w:rFonts w:asciiTheme="majorBidi" w:hAnsiTheme="majorBidi" w:cstheme="majorBidi"/>
              </w:rPr>
            </w:pPr>
            <w:del w:id="930" w:author="Adel Khelil" w:date="2024-08-09T10:12:00Z">
              <w:r w:rsidDel="00753ED2">
                <w:rPr>
                  <w:rFonts w:asciiTheme="majorBidi" w:hAnsiTheme="majorBidi" w:cstheme="majorBidi"/>
                </w:rPr>
                <w:delText>g</w:delText>
              </w:r>
            </w:del>
            <w:ins w:id="931" w:author="Adel Khelil" w:date="2024-08-09T10:12:00Z">
              <w:r w:rsidR="00753ED2">
                <w:rPr>
                  <w:rFonts w:asciiTheme="majorBidi" w:hAnsiTheme="majorBidi" w:cstheme="majorBidi"/>
                </w:rPr>
                <w:t>G</w:t>
              </w:r>
            </w:ins>
            <w:r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2268" w:type="dxa"/>
            <w:vAlign w:val="center"/>
          </w:tcPr>
          <w:p w:rsidR="00753ED2" w:rsidRDefault="00753ED2" w:rsidP="00C271C2">
            <w:pPr>
              <w:jc w:val="center"/>
              <w:rPr>
                <w:ins w:id="932" w:author="Adel Khelil" w:date="2024-08-09T10:12:00Z"/>
                <w:rFonts w:asciiTheme="majorBidi" w:hAnsiTheme="majorBidi" w:cstheme="majorBidi"/>
                <w:lang w:val="en-US"/>
              </w:rPr>
            </w:pPr>
          </w:p>
          <w:p w:rsidR="007D4079" w:rsidRPr="00C52F13" w:rsidRDefault="007D4079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C52F13">
              <w:rPr>
                <w:rFonts w:asciiTheme="majorBidi" w:hAnsiTheme="majorBidi" w:cstheme="majorBidi"/>
                <w:lang w:val="en-US"/>
              </w:rPr>
              <w:t>2 g IV lente</w:t>
            </w:r>
          </w:p>
          <w:p w:rsidR="007D4079" w:rsidRPr="00C52F13" w:rsidDel="00753ED2" w:rsidRDefault="007D4079" w:rsidP="00C271C2">
            <w:pPr>
              <w:jc w:val="center"/>
              <w:rPr>
                <w:del w:id="933" w:author="Adel Khelil" w:date="2024-08-09T10:12:00Z"/>
                <w:rFonts w:asciiTheme="majorBidi" w:hAnsiTheme="majorBidi" w:cstheme="majorBidi"/>
                <w:lang w:val="en-US"/>
              </w:rPr>
            </w:pPr>
          </w:p>
          <w:p w:rsidR="007D4079" w:rsidRPr="00C52F13" w:rsidDel="00753ED2" w:rsidRDefault="007D4079" w:rsidP="00C271C2">
            <w:pPr>
              <w:jc w:val="center"/>
              <w:rPr>
                <w:del w:id="934" w:author="Adel Khelil" w:date="2024-08-09T10:12:00Z"/>
                <w:rFonts w:asciiTheme="majorBidi" w:hAnsiTheme="majorBidi" w:cstheme="majorBidi"/>
                <w:lang w:val="en-US"/>
              </w:rPr>
            </w:pPr>
          </w:p>
          <w:p w:rsidR="007D4079" w:rsidRPr="00C52F13" w:rsidDel="00753ED2" w:rsidRDefault="007D4079" w:rsidP="00C271C2">
            <w:pPr>
              <w:jc w:val="center"/>
              <w:rPr>
                <w:del w:id="935" w:author="Adel Khelil" w:date="2024-08-09T10:12:00Z"/>
                <w:rFonts w:asciiTheme="majorBidi" w:hAnsiTheme="majorBidi" w:cstheme="majorBidi"/>
                <w:lang w:val="en-US"/>
              </w:rPr>
            </w:pPr>
          </w:p>
          <w:p w:rsidR="007D4079" w:rsidRPr="00C52F13" w:rsidRDefault="007D4079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7D4079" w:rsidRPr="00C52F13" w:rsidRDefault="007D4079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C52F13">
              <w:rPr>
                <w:rFonts w:asciiTheme="majorBidi" w:hAnsiTheme="majorBidi" w:cstheme="majorBidi"/>
                <w:lang w:val="en-US"/>
              </w:rPr>
              <w:t>1g</w:t>
            </w:r>
          </w:p>
          <w:p w:rsidR="007D4079" w:rsidRPr="00C52F13" w:rsidRDefault="007D4079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7D4079" w:rsidRPr="00C52F13" w:rsidRDefault="00897A33" w:rsidP="00C271C2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6-7 </w:t>
            </w:r>
            <w:r w:rsidR="007D4079" w:rsidRPr="00C52F13">
              <w:rPr>
                <w:rFonts w:asciiTheme="majorBidi" w:hAnsiTheme="majorBidi" w:cstheme="majorBidi"/>
                <w:lang w:val="en-US"/>
              </w:rPr>
              <w:t>mg/kg/j</w:t>
            </w:r>
          </w:p>
        </w:tc>
        <w:tc>
          <w:tcPr>
            <w:tcW w:w="2268" w:type="dxa"/>
            <w:vAlign w:val="center"/>
          </w:tcPr>
          <w:p w:rsidR="007D4079" w:rsidRPr="00077D2C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 (réinjecter 1g si &gt; 2h)</w:t>
            </w:r>
          </w:p>
          <w:p w:rsidR="007D4079" w:rsidDel="00753ED2" w:rsidRDefault="007D4079" w:rsidP="00C271C2">
            <w:pPr>
              <w:jc w:val="center"/>
              <w:rPr>
                <w:del w:id="936" w:author="Adel Khelil" w:date="2024-08-09T10:13:00Z"/>
                <w:rFonts w:asciiTheme="majorBidi" w:hAnsiTheme="majorBidi" w:cstheme="majorBidi"/>
              </w:rPr>
            </w:pPr>
          </w:p>
          <w:p w:rsidR="007D4079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Del="00753ED2" w:rsidRDefault="007D4079" w:rsidP="00C271C2">
            <w:pPr>
              <w:jc w:val="center"/>
              <w:rPr>
                <w:del w:id="937" w:author="Adel Khelil" w:date="2024-08-09T10:12:00Z"/>
                <w:rFonts w:asciiTheme="majorBidi" w:hAnsiTheme="majorBidi" w:cstheme="majorBidi"/>
              </w:rPr>
            </w:pPr>
          </w:p>
          <w:p w:rsidR="007D4079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7D4079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</w:p>
          <w:p w:rsidR="007D4079" w:rsidRPr="00077D2C" w:rsidRDefault="007D4079" w:rsidP="00C271C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</w:tbl>
    <w:p w:rsidR="007C5FEA" w:rsidRDefault="007C5FE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30D4A" w:rsidRDefault="00330D4A" w:rsidP="007D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271C2" w:rsidRPr="000659E3" w:rsidRDefault="007C2D31" w:rsidP="0084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7C2D31">
        <w:rPr>
          <w:noProof/>
        </w:rPr>
        <w:lastRenderedPageBreak/>
        <w:pict>
          <v:shape id="Text Box 19" o:spid="_x0000_s1038" type="#_x0000_t202" style="position:absolute;left:0;text-align:left;margin-left:0;margin-top:0;width:391.7pt;height:35.15pt;z-index:2516848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">
            <v:path arrowok="t"/>
            <v:textbox>
              <w:txbxContent>
                <w:p w:rsidR="00E83389" w:rsidRPr="003677C7" w:rsidRDefault="00E83389" w:rsidP="00C271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367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Antibioprophylaxie en radiologie et médecine interventionnelle</w:t>
                  </w:r>
                </w:p>
                <w:p w:rsidR="00E83389" w:rsidRDefault="00E83389"/>
              </w:txbxContent>
            </v:textbox>
          </v:shape>
        </w:pict>
      </w:r>
    </w:p>
    <w:p w:rsidR="00C271C2" w:rsidRPr="000659E3" w:rsidRDefault="00C271C2" w:rsidP="0084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C271C2" w:rsidRPr="000659E3" w:rsidRDefault="00C271C2" w:rsidP="0084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FD435A" w:rsidRPr="000659E3" w:rsidRDefault="00FD435A" w:rsidP="00090B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Style w:val="Grilledutableau"/>
        <w:tblW w:w="10349" w:type="dxa"/>
        <w:jc w:val="center"/>
        <w:tblLook w:val="04A0"/>
      </w:tblPr>
      <w:tblGrid>
        <w:gridCol w:w="3828"/>
        <w:gridCol w:w="1985"/>
        <w:gridCol w:w="2268"/>
        <w:gridCol w:w="2268"/>
      </w:tblGrid>
      <w:tr w:rsidR="0007124E" w:rsidTr="000267EE">
        <w:trPr>
          <w:jc w:val="center"/>
        </w:trPr>
        <w:tc>
          <w:tcPr>
            <w:tcW w:w="3828" w:type="dxa"/>
            <w:vAlign w:val="center"/>
          </w:tcPr>
          <w:p w:rsidR="0007124E" w:rsidRPr="000659E3" w:rsidDel="00753ED2" w:rsidRDefault="0007124E" w:rsidP="000267EE">
            <w:pPr>
              <w:jc w:val="center"/>
              <w:rPr>
                <w:del w:id="938" w:author="Adel Khelil" w:date="2024-08-09T10:13:00Z"/>
                <w:rFonts w:asciiTheme="majorBidi" w:hAnsiTheme="majorBidi" w:cstheme="majorBidi"/>
                <w:b/>
                <w:bCs/>
                <w:lang w:val="en-US"/>
              </w:rPr>
            </w:pPr>
          </w:p>
          <w:p w:rsidR="0007124E" w:rsidRDefault="0007124E" w:rsidP="000267E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Acte chirurgical</w:t>
            </w:r>
          </w:p>
        </w:tc>
        <w:tc>
          <w:tcPr>
            <w:tcW w:w="1985" w:type="dxa"/>
            <w:vAlign w:val="center"/>
          </w:tcPr>
          <w:p w:rsidR="0007124E" w:rsidDel="00753ED2" w:rsidRDefault="0007124E" w:rsidP="000267EE">
            <w:pPr>
              <w:jc w:val="center"/>
              <w:rPr>
                <w:del w:id="939" w:author="Adel Khelil" w:date="2024-08-09T10:13:00Z"/>
                <w:rFonts w:asciiTheme="majorBidi" w:hAnsiTheme="majorBidi" w:cstheme="majorBidi"/>
                <w:b/>
                <w:bCs/>
              </w:rPr>
            </w:pPr>
          </w:p>
          <w:p w:rsidR="0007124E" w:rsidRDefault="00C271C2" w:rsidP="000267E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Molécule</w:t>
            </w:r>
          </w:p>
        </w:tc>
        <w:tc>
          <w:tcPr>
            <w:tcW w:w="2268" w:type="dxa"/>
            <w:vAlign w:val="center"/>
          </w:tcPr>
          <w:p w:rsidR="0007124E" w:rsidDel="00753ED2" w:rsidRDefault="0007124E" w:rsidP="000267EE">
            <w:pPr>
              <w:jc w:val="center"/>
              <w:rPr>
                <w:del w:id="940" w:author="Adel Khelil" w:date="2024-08-09T10:13:00Z"/>
                <w:rFonts w:asciiTheme="majorBidi" w:hAnsiTheme="majorBidi" w:cstheme="majorBidi"/>
                <w:b/>
                <w:bCs/>
              </w:rPr>
            </w:pPr>
          </w:p>
          <w:p w:rsidR="0007124E" w:rsidRDefault="0007124E" w:rsidP="000267E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Dose initiale</w:t>
            </w:r>
          </w:p>
        </w:tc>
        <w:tc>
          <w:tcPr>
            <w:tcW w:w="2268" w:type="dxa"/>
            <w:vAlign w:val="center"/>
          </w:tcPr>
          <w:p w:rsidR="0007124E" w:rsidDel="00753ED2" w:rsidRDefault="0007124E" w:rsidP="000267EE">
            <w:pPr>
              <w:jc w:val="center"/>
              <w:rPr>
                <w:del w:id="941" w:author="Adel Khelil" w:date="2024-08-09T10:13:00Z"/>
                <w:rFonts w:asciiTheme="majorBidi" w:hAnsiTheme="majorBidi" w:cstheme="majorBidi"/>
                <w:b/>
                <w:bCs/>
              </w:rPr>
            </w:pPr>
          </w:p>
          <w:p w:rsidR="0007124E" w:rsidRDefault="0007124E" w:rsidP="000267E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Posologie et durée</w:t>
            </w:r>
          </w:p>
        </w:tc>
      </w:tr>
      <w:tr w:rsidR="006F154D" w:rsidRPr="00077D2C" w:rsidTr="004B35B6">
        <w:trPr>
          <w:trHeight w:val="294"/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6F154D" w:rsidRPr="00077D2C" w:rsidRDefault="006F154D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Embolisation (artérielle, tumorale) </w:t>
            </w:r>
          </w:p>
        </w:tc>
        <w:tc>
          <w:tcPr>
            <w:tcW w:w="6521" w:type="dxa"/>
            <w:gridSpan w:val="3"/>
            <w:shd w:val="clear" w:color="auto" w:fill="D9D9D9" w:themeFill="background1" w:themeFillShade="D9"/>
            <w:vAlign w:val="center"/>
          </w:tcPr>
          <w:p w:rsidR="007C2D31" w:rsidRDefault="006F154D" w:rsidP="007C2D31">
            <w:pPr>
              <w:jc w:val="center"/>
              <w:rPr>
                <w:rFonts w:asciiTheme="majorBidi" w:hAnsiTheme="majorBidi" w:cstheme="majorBidi"/>
              </w:rPr>
              <w:pPrChange w:id="942" w:author="Adel Khelil" w:date="2024-08-09T10:20:00Z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Pas d’ABP</w:t>
            </w:r>
          </w:p>
        </w:tc>
      </w:tr>
      <w:tr w:rsidR="006F154D" w:rsidRPr="00077D2C" w:rsidTr="0099141D">
        <w:trPr>
          <w:jc w:val="center"/>
        </w:trPr>
        <w:tc>
          <w:tcPr>
            <w:tcW w:w="382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F154D" w:rsidRDefault="006F154D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Shunt porto-systémique intra-hépatique  trans-jugulaire </w:t>
            </w:r>
          </w:p>
        </w:tc>
        <w:tc>
          <w:tcPr>
            <w:tcW w:w="6521" w:type="dxa"/>
            <w:gridSpan w:val="3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C2D31" w:rsidRDefault="006F154D" w:rsidP="007C2D31">
            <w:pPr>
              <w:jc w:val="center"/>
              <w:rPr>
                <w:rFonts w:asciiTheme="majorBidi" w:hAnsiTheme="majorBidi" w:cstheme="majorBidi"/>
              </w:rPr>
              <w:pPrChange w:id="943" w:author="Adel Khelil" w:date="2024-08-09T10:20:00Z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Pas d’ABP</w:t>
            </w:r>
          </w:p>
        </w:tc>
      </w:tr>
      <w:tr w:rsidR="006F154D" w:rsidRPr="008A30DE" w:rsidTr="003904FD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6F154D" w:rsidRPr="00B71565" w:rsidRDefault="006F154D" w:rsidP="000267EE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B71565">
              <w:rPr>
                <w:rFonts w:asciiTheme="majorBidi" w:hAnsiTheme="majorBidi" w:cstheme="majorBidi"/>
                <w:color w:val="000000" w:themeColor="text1"/>
              </w:rPr>
              <w:t>Drainage biliaire pour obstruction cancéreuse ou bénigne ou lithiase</w:t>
            </w:r>
          </w:p>
        </w:tc>
        <w:tc>
          <w:tcPr>
            <w:tcW w:w="6521" w:type="dxa"/>
            <w:gridSpan w:val="3"/>
            <w:shd w:val="clear" w:color="auto" w:fill="D9D9D9" w:themeFill="background1" w:themeFillShade="D9"/>
            <w:vAlign w:val="center"/>
          </w:tcPr>
          <w:p w:rsidR="007C2D31" w:rsidRDefault="006F154D" w:rsidP="007C2D3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  <w:pPrChange w:id="944" w:author="Adel Khelil" w:date="2024-08-09T10:20:00Z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Pas d’ABP</w:t>
            </w:r>
          </w:p>
        </w:tc>
      </w:tr>
      <w:tr w:rsidR="006F154D" w:rsidRPr="00077D2C" w:rsidTr="00AA5114">
        <w:trPr>
          <w:trHeight w:val="516"/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6F154D" w:rsidRDefault="006F154D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Néphrostomie simple </w:t>
            </w:r>
          </w:p>
        </w:tc>
        <w:tc>
          <w:tcPr>
            <w:tcW w:w="6521" w:type="dxa"/>
            <w:gridSpan w:val="3"/>
            <w:shd w:val="clear" w:color="auto" w:fill="D9D9D9" w:themeFill="background1" w:themeFillShade="D9"/>
            <w:vAlign w:val="center"/>
          </w:tcPr>
          <w:p w:rsidR="007C2D31" w:rsidRDefault="006F154D" w:rsidP="007C2D31">
            <w:pPr>
              <w:jc w:val="center"/>
              <w:rPr>
                <w:rFonts w:asciiTheme="majorBidi" w:hAnsiTheme="majorBidi" w:cstheme="majorBidi"/>
              </w:rPr>
              <w:pPrChange w:id="945" w:author="Adel Khelil" w:date="2024-08-09T10:20:00Z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Pas d’ABP</w:t>
            </w:r>
          </w:p>
        </w:tc>
      </w:tr>
      <w:tr w:rsidR="0007124E" w:rsidRPr="00077D2C" w:rsidTr="000267EE">
        <w:trPr>
          <w:jc w:val="center"/>
        </w:trPr>
        <w:tc>
          <w:tcPr>
            <w:tcW w:w="3828" w:type="dxa"/>
            <w:vAlign w:val="center"/>
          </w:tcPr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Gastrostomie endoscopique,</w:t>
            </w: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scléroses de varices oesophagiennes</w:t>
            </w:r>
          </w:p>
        </w:tc>
        <w:tc>
          <w:tcPr>
            <w:tcW w:w="1985" w:type="dxa"/>
            <w:vAlign w:val="center"/>
          </w:tcPr>
          <w:p w:rsidR="0007124E" w:rsidDel="006F154D" w:rsidRDefault="0007124E" w:rsidP="000267EE">
            <w:pPr>
              <w:rPr>
                <w:del w:id="946" w:author="Adel Khelil" w:date="2024-08-09T10:20:00Z"/>
                <w:rFonts w:asciiTheme="majorBidi" w:hAnsiTheme="majorBidi" w:cstheme="majorBidi"/>
              </w:rPr>
            </w:pP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moxicilline</w:t>
            </w:r>
            <w:r w:rsidRPr="006627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ins w:id="947" w:author="Adel Khelil" w:date="2024-08-09T10:20:00Z">
              <w:r w:rsidR="006F154D">
                <w:rPr>
                  <w:rFonts w:ascii="Times New Roman" w:hAnsi="Times New Roman" w:cs="Times New Roman"/>
                  <w:sz w:val="24"/>
                  <w:szCs w:val="24"/>
                </w:rPr>
                <w:t>A</w:t>
              </w:r>
            </w:ins>
            <w:del w:id="948" w:author="Adel Khelil" w:date="2024-08-09T10:20:00Z">
              <w:r w:rsidR="00213EED" w:rsidDel="006F154D">
                <w:rPr>
                  <w:rFonts w:ascii="Times New Roman" w:hAnsi="Times New Roman" w:cs="Times New Roman"/>
                  <w:sz w:val="24"/>
                  <w:szCs w:val="24"/>
                </w:rPr>
                <w:delText>a</w:delText>
              </w:r>
            </w:del>
            <w:r w:rsidR="00213EED"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clavulanique</w:t>
            </w:r>
          </w:p>
          <w:p w:rsidR="0007124E" w:rsidRDefault="0007124E">
            <w:pPr>
              <w:rPr>
                <w:rFonts w:asciiTheme="majorBidi" w:hAnsiTheme="majorBidi" w:cstheme="majorBidi"/>
              </w:rPr>
            </w:pPr>
          </w:p>
          <w:p w:rsidR="0007124E" w:rsidRPr="0007124E" w:rsidRDefault="0007124E" w:rsidP="000267EE">
            <w:pPr>
              <w:rPr>
                <w:rFonts w:asciiTheme="majorBidi" w:hAnsiTheme="majorBidi" w:cstheme="majorBidi"/>
                <w:b/>
              </w:rPr>
            </w:pPr>
            <w:r w:rsidRPr="0007124E">
              <w:rPr>
                <w:rFonts w:asciiTheme="majorBidi" w:hAnsiTheme="majorBidi" w:cstheme="majorBidi"/>
                <w:b/>
              </w:rPr>
              <w:t>Allergie :</w:t>
            </w: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Clindamycine </w:t>
            </w: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+ </w:t>
            </w:r>
            <w:del w:id="949" w:author="Adel Khelil" w:date="2024-08-09T10:20:00Z">
              <w:r w:rsidDel="006F154D">
                <w:rPr>
                  <w:rFonts w:asciiTheme="majorBidi" w:hAnsiTheme="majorBidi" w:cstheme="majorBidi"/>
                </w:rPr>
                <w:delText>g</w:delText>
              </w:r>
            </w:del>
            <w:ins w:id="950" w:author="Adel Khelil" w:date="2024-08-09T10:20:00Z">
              <w:r w:rsidR="006F154D">
                <w:rPr>
                  <w:rFonts w:asciiTheme="majorBidi" w:hAnsiTheme="majorBidi" w:cstheme="majorBidi"/>
                </w:rPr>
                <w:t>G</w:t>
              </w:r>
            </w:ins>
            <w:r>
              <w:rPr>
                <w:rFonts w:asciiTheme="majorBidi" w:hAnsiTheme="majorBidi" w:cstheme="majorBidi"/>
              </w:rPr>
              <w:t>entamicine</w:t>
            </w:r>
          </w:p>
        </w:tc>
        <w:tc>
          <w:tcPr>
            <w:tcW w:w="2268" w:type="dxa"/>
            <w:vAlign w:val="center"/>
          </w:tcPr>
          <w:p w:rsidR="0007124E" w:rsidRPr="00C52F13" w:rsidRDefault="0007124E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C52F13">
              <w:rPr>
                <w:rFonts w:asciiTheme="majorBidi" w:hAnsiTheme="majorBidi" w:cstheme="majorBidi"/>
                <w:lang w:val="en-US"/>
              </w:rPr>
              <w:t>2 g IV lente</w:t>
            </w:r>
          </w:p>
          <w:p w:rsidR="0007124E" w:rsidRPr="00C52F13" w:rsidRDefault="0007124E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07124E" w:rsidRPr="00C52F13" w:rsidDel="006F154D" w:rsidRDefault="0007124E" w:rsidP="000267EE">
            <w:pPr>
              <w:jc w:val="center"/>
              <w:rPr>
                <w:del w:id="951" w:author="Adel Khelil" w:date="2024-08-09T10:20:00Z"/>
                <w:rFonts w:asciiTheme="majorBidi" w:hAnsiTheme="majorBidi" w:cstheme="majorBidi"/>
                <w:lang w:val="en-US"/>
              </w:rPr>
            </w:pPr>
          </w:p>
          <w:p w:rsidR="0007124E" w:rsidRPr="00C52F13" w:rsidRDefault="0007124E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  <w:p w:rsidR="0007124E" w:rsidRPr="00C52F13" w:rsidRDefault="008354FC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9</w:t>
            </w:r>
            <w:r w:rsidR="0007124E" w:rsidRPr="00C52F13">
              <w:rPr>
                <w:rFonts w:asciiTheme="majorBidi" w:hAnsiTheme="majorBidi" w:cstheme="majorBidi"/>
                <w:lang w:val="en-US"/>
              </w:rPr>
              <w:t>00mg</w:t>
            </w:r>
          </w:p>
          <w:p w:rsidR="0007124E" w:rsidRPr="00C52F13" w:rsidRDefault="00897A33" w:rsidP="000267EE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8524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6-7 </w:t>
            </w:r>
            <w:r w:rsidR="0007124E" w:rsidRPr="00C52F13">
              <w:rPr>
                <w:rFonts w:asciiTheme="majorBidi" w:hAnsiTheme="majorBidi" w:cstheme="majorBidi"/>
                <w:lang w:val="en-US"/>
              </w:rPr>
              <w:t>mg/kg/j</w:t>
            </w:r>
          </w:p>
        </w:tc>
        <w:tc>
          <w:tcPr>
            <w:tcW w:w="2268" w:type="dxa"/>
            <w:vAlign w:val="center"/>
          </w:tcPr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Dose unique </w:t>
            </w: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</w:p>
          <w:p w:rsidR="0007124E" w:rsidDel="006F154D" w:rsidRDefault="0007124E" w:rsidP="000267EE">
            <w:pPr>
              <w:rPr>
                <w:del w:id="952" w:author="Adel Khelil" w:date="2024-08-09T10:20:00Z"/>
                <w:rFonts w:asciiTheme="majorBidi" w:hAnsiTheme="majorBidi" w:cstheme="majorBidi"/>
              </w:rPr>
            </w:pP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07124E" w:rsidRPr="00077D2C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</w:tc>
      </w:tr>
      <w:tr w:rsidR="0007124E" w:rsidRPr="00077D2C" w:rsidTr="00213EED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Ponction sous écho-endoscopie </w:t>
            </w: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(sauf ponction  trans-colorectale)</w:t>
            </w:r>
          </w:p>
        </w:tc>
        <w:tc>
          <w:tcPr>
            <w:tcW w:w="6521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C2D31" w:rsidRDefault="0007124E" w:rsidP="007C2D31">
            <w:pPr>
              <w:jc w:val="center"/>
              <w:rPr>
                <w:rFonts w:asciiTheme="majorBidi" w:hAnsiTheme="majorBidi" w:cstheme="majorBidi"/>
              </w:rPr>
              <w:pPrChange w:id="953" w:author="Adel Khelil" w:date="2024-08-09T10:20:00Z">
                <w:pPr>
                  <w:tabs>
                    <w:tab w:val="center" w:pos="4536"/>
                    <w:tab w:val="right" w:pos="9072"/>
                  </w:tabs>
                  <w:spacing w:after="200" w:line="276" w:lineRule="auto"/>
                </w:pPr>
              </w:pPrChange>
            </w:pPr>
            <w:r>
              <w:rPr>
                <w:rFonts w:asciiTheme="majorBidi" w:hAnsiTheme="majorBidi" w:cstheme="majorBidi"/>
              </w:rPr>
              <w:t>Pas d’ABP</w:t>
            </w:r>
          </w:p>
        </w:tc>
      </w:tr>
      <w:tr w:rsidR="0007124E" w:rsidRPr="00077D2C" w:rsidTr="00213EED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Dilatation endoscopique prothèse digestive, Laser</w:t>
            </w:r>
            <w:del w:id="954" w:author="Ahlem Gzara" w:date="2025-07-08T09:01:00Z">
              <w:r w:rsidDel="004E49C4">
                <w:rPr>
                  <w:rFonts w:asciiTheme="majorBidi" w:hAnsiTheme="majorBidi" w:cstheme="majorBidi"/>
                </w:rPr>
                <w:delText>,</w:delText>
              </w:r>
            </w:del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Coagulation au plasma argon</w:t>
            </w:r>
          </w:p>
        </w:tc>
        <w:tc>
          <w:tcPr>
            <w:tcW w:w="6521" w:type="dxa"/>
            <w:gridSpan w:val="3"/>
            <w:vMerge/>
            <w:vAlign w:val="center"/>
          </w:tcPr>
          <w:p w:rsidR="0007124E" w:rsidRPr="00077D2C" w:rsidRDefault="0007124E" w:rsidP="000267EE">
            <w:pPr>
              <w:rPr>
                <w:rFonts w:asciiTheme="majorBidi" w:hAnsiTheme="majorBidi" w:cstheme="majorBidi"/>
              </w:rPr>
            </w:pPr>
          </w:p>
        </w:tc>
      </w:tr>
      <w:tr w:rsidR="0007124E" w:rsidRPr="00077D2C" w:rsidTr="00213EED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Chimio</w:t>
            </w:r>
            <w:r w:rsidR="00212828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 xml:space="preserve">embolisation </w:t>
            </w:r>
            <w:r w:rsidR="001A15F5">
              <w:rPr>
                <w:rFonts w:asciiTheme="majorBidi" w:hAnsiTheme="majorBidi" w:cstheme="majorBidi"/>
              </w:rPr>
              <w:t>*</w:t>
            </w: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Radio fréquence</w:t>
            </w:r>
            <w:r w:rsidR="001A15F5">
              <w:rPr>
                <w:rFonts w:asciiTheme="majorBidi" w:hAnsiTheme="majorBidi" w:cstheme="majorBidi"/>
              </w:rPr>
              <w:t xml:space="preserve"> *</w:t>
            </w:r>
          </w:p>
          <w:p w:rsidR="006757DA" w:rsidRDefault="006757DA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Micro ondes *</w:t>
            </w:r>
          </w:p>
        </w:tc>
        <w:tc>
          <w:tcPr>
            <w:tcW w:w="6521" w:type="dxa"/>
            <w:gridSpan w:val="3"/>
            <w:vMerge/>
            <w:vAlign w:val="center"/>
          </w:tcPr>
          <w:p w:rsidR="0007124E" w:rsidRPr="00077D2C" w:rsidRDefault="0007124E" w:rsidP="000267EE">
            <w:pPr>
              <w:rPr>
                <w:rFonts w:asciiTheme="majorBidi" w:hAnsiTheme="majorBidi" w:cstheme="majorBidi"/>
              </w:rPr>
            </w:pPr>
          </w:p>
        </w:tc>
      </w:tr>
      <w:tr w:rsidR="0007124E" w:rsidRPr="00077D2C" w:rsidTr="00213EED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Cathéter et chambre implantable </w:t>
            </w:r>
          </w:p>
        </w:tc>
        <w:tc>
          <w:tcPr>
            <w:tcW w:w="6521" w:type="dxa"/>
            <w:gridSpan w:val="3"/>
            <w:vMerge/>
            <w:vAlign w:val="center"/>
          </w:tcPr>
          <w:p w:rsidR="0007124E" w:rsidRPr="00077D2C" w:rsidRDefault="0007124E" w:rsidP="000267EE">
            <w:pPr>
              <w:rPr>
                <w:rFonts w:asciiTheme="majorBidi" w:hAnsiTheme="majorBidi" w:cstheme="majorBidi"/>
              </w:rPr>
            </w:pPr>
          </w:p>
        </w:tc>
      </w:tr>
      <w:tr w:rsidR="0007124E" w:rsidRPr="00077D2C" w:rsidTr="00213EED">
        <w:trPr>
          <w:jc w:val="center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07124E" w:rsidRDefault="0007124E" w:rsidP="000267EE">
            <w:r w:rsidRPr="007D505D">
              <w:rPr>
                <w:rFonts w:asciiTheme="majorBidi" w:hAnsiTheme="majorBidi" w:cstheme="majorBidi"/>
              </w:rPr>
              <w:t>Angiographie, angioplastie</w:t>
            </w:r>
          </w:p>
        </w:tc>
        <w:tc>
          <w:tcPr>
            <w:tcW w:w="6521" w:type="dxa"/>
            <w:gridSpan w:val="3"/>
            <w:vMerge/>
            <w:vAlign w:val="center"/>
          </w:tcPr>
          <w:p w:rsidR="0007124E" w:rsidRPr="00077D2C" w:rsidRDefault="0007124E" w:rsidP="000267EE">
            <w:pPr>
              <w:rPr>
                <w:rFonts w:asciiTheme="majorBidi" w:hAnsiTheme="majorBidi" w:cstheme="majorBidi"/>
              </w:rPr>
            </w:pPr>
          </w:p>
        </w:tc>
      </w:tr>
      <w:tr w:rsidR="0007124E" w:rsidRPr="00077D2C" w:rsidTr="000267EE">
        <w:trPr>
          <w:jc w:val="center"/>
        </w:trPr>
        <w:tc>
          <w:tcPr>
            <w:tcW w:w="3828" w:type="dxa"/>
            <w:vAlign w:val="center"/>
          </w:tcPr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Endoprothèse, stent(sauf intra-coronaire)</w:t>
            </w:r>
          </w:p>
        </w:tc>
        <w:tc>
          <w:tcPr>
            <w:tcW w:w="1985" w:type="dxa"/>
            <w:vAlign w:val="center"/>
          </w:tcPr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Céfazoline</w:t>
            </w:r>
          </w:p>
          <w:p w:rsidR="0007124E" w:rsidDel="006F154D" w:rsidRDefault="0007124E" w:rsidP="000267EE">
            <w:pPr>
              <w:rPr>
                <w:del w:id="955" w:author="Adel Khelil" w:date="2024-08-09T10:20:00Z"/>
                <w:rFonts w:asciiTheme="majorBidi" w:hAnsiTheme="majorBidi" w:cstheme="majorBidi"/>
              </w:rPr>
            </w:pPr>
          </w:p>
          <w:p w:rsidR="0007124E" w:rsidRPr="00E675D7" w:rsidRDefault="0007124E" w:rsidP="000267EE">
            <w:pPr>
              <w:rPr>
                <w:rFonts w:asciiTheme="majorBidi" w:hAnsiTheme="majorBidi" w:cstheme="majorBidi"/>
                <w:b/>
              </w:rPr>
            </w:pPr>
            <w:r w:rsidRPr="00E675D7">
              <w:rPr>
                <w:rFonts w:asciiTheme="majorBidi" w:hAnsiTheme="majorBidi" w:cstheme="majorBidi"/>
                <w:b/>
              </w:rPr>
              <w:t>Allergie :</w:t>
            </w: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Vancomycine</w:t>
            </w:r>
          </w:p>
        </w:tc>
        <w:tc>
          <w:tcPr>
            <w:tcW w:w="2268" w:type="dxa"/>
            <w:vAlign w:val="center"/>
          </w:tcPr>
          <w:p w:rsidR="0007124E" w:rsidRPr="00077D2C" w:rsidRDefault="0007124E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g IV lente</w:t>
            </w: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</w:p>
          <w:p w:rsidR="0007124E" w:rsidDel="006F154D" w:rsidRDefault="0007124E" w:rsidP="000267EE">
            <w:pPr>
              <w:jc w:val="center"/>
              <w:rPr>
                <w:del w:id="956" w:author="Adel Khelil" w:date="2024-08-09T10:20:00Z"/>
                <w:rFonts w:asciiTheme="majorBidi" w:hAnsiTheme="majorBidi" w:cstheme="majorBidi"/>
              </w:rPr>
            </w:pPr>
          </w:p>
          <w:p w:rsidR="0007124E" w:rsidRDefault="008354FC" w:rsidP="000267E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  <w:r w:rsidR="0007124E">
              <w:rPr>
                <w:rFonts w:asciiTheme="majorBidi" w:hAnsiTheme="majorBidi" w:cstheme="majorBidi"/>
              </w:rPr>
              <w:t>mg/kg/60min</w:t>
            </w:r>
          </w:p>
        </w:tc>
        <w:tc>
          <w:tcPr>
            <w:tcW w:w="2268" w:type="dxa"/>
            <w:vAlign w:val="center"/>
          </w:tcPr>
          <w:p w:rsidR="006F154D" w:rsidRDefault="0007124E" w:rsidP="000267EE">
            <w:pPr>
              <w:rPr>
                <w:ins w:id="957" w:author="Adel Khelil" w:date="2024-08-09T10:21:00Z"/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Dose unique</w:t>
            </w:r>
          </w:p>
          <w:p w:rsidR="0007124E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(1g si durée &gt;4h)</w:t>
            </w:r>
          </w:p>
          <w:p w:rsidR="0007124E" w:rsidDel="006F154D" w:rsidRDefault="0007124E" w:rsidP="000267EE">
            <w:pPr>
              <w:rPr>
                <w:del w:id="958" w:author="Adel Khelil" w:date="2024-08-09T10:20:00Z"/>
                <w:rFonts w:asciiTheme="majorBidi" w:hAnsiTheme="majorBidi" w:cstheme="majorBidi"/>
              </w:rPr>
            </w:pPr>
          </w:p>
          <w:p w:rsidR="0007124E" w:rsidRPr="00077D2C" w:rsidRDefault="0007124E" w:rsidP="000267E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Dose unique  </w:t>
            </w:r>
          </w:p>
        </w:tc>
      </w:tr>
    </w:tbl>
    <w:p w:rsidR="0007124E" w:rsidRPr="00885CED" w:rsidRDefault="0007124E" w:rsidP="00071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0C0D28" w:rsidRDefault="000C0D28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6F154D" w:rsidRDefault="006F154D">
      <w:pPr>
        <w:rPr>
          <w:ins w:id="959" w:author="Adel Khelil" w:date="2024-08-09T10:21:00Z"/>
          <w:rFonts w:asciiTheme="majorBidi" w:hAnsiTheme="majorBidi" w:cstheme="majorBidi"/>
          <w:b/>
          <w:bCs/>
          <w:sz w:val="28"/>
          <w:szCs w:val="28"/>
        </w:rPr>
      </w:pPr>
      <w:ins w:id="960" w:author="Adel Khelil" w:date="2024-08-09T10:21:00Z">
        <w:r>
          <w:rPr>
            <w:rFonts w:asciiTheme="majorBidi" w:hAnsiTheme="majorBidi" w:cstheme="majorBidi"/>
            <w:b/>
            <w:bCs/>
            <w:sz w:val="28"/>
            <w:szCs w:val="28"/>
          </w:rPr>
          <w:br w:type="page"/>
        </w:r>
      </w:ins>
    </w:p>
    <w:p w:rsidR="003677C7" w:rsidDel="006F154D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del w:id="961" w:author="Adel Khelil" w:date="2024-08-09T10:21:00Z"/>
          <w:rFonts w:asciiTheme="majorBidi" w:hAnsiTheme="majorBidi" w:cstheme="majorBidi"/>
          <w:b/>
          <w:bCs/>
          <w:sz w:val="28"/>
          <w:szCs w:val="28"/>
        </w:rPr>
      </w:pPr>
    </w:p>
    <w:p w:rsidR="003677C7" w:rsidDel="006F154D" w:rsidRDefault="003677C7" w:rsidP="00090B24">
      <w:pPr>
        <w:autoSpaceDE w:val="0"/>
        <w:autoSpaceDN w:val="0"/>
        <w:adjustRightInd w:val="0"/>
        <w:spacing w:after="0" w:line="240" w:lineRule="auto"/>
        <w:jc w:val="center"/>
        <w:rPr>
          <w:del w:id="962" w:author="Adel Khelil" w:date="2024-08-09T10:21:00Z"/>
          <w:rFonts w:asciiTheme="majorBidi" w:hAnsiTheme="majorBidi" w:cstheme="majorBidi"/>
          <w:b/>
          <w:bCs/>
          <w:sz w:val="28"/>
          <w:szCs w:val="28"/>
        </w:rPr>
      </w:pPr>
    </w:p>
    <w:p w:rsidR="000659E3" w:rsidRDefault="007C2D31" w:rsidP="000659E3">
      <w:pPr>
        <w:rPr>
          <w:rFonts w:ascii="Times New Roman" w:hAnsi="Times New Roman" w:cs="Times New Roman"/>
          <w:b/>
          <w:sz w:val="28"/>
        </w:rPr>
      </w:pPr>
      <w:r w:rsidRPr="007C2D31">
        <w:rPr>
          <w:noProof/>
        </w:rPr>
        <w:pict>
          <v:shape id="_x0000_s1039" type="#_x0000_t202" style="position:absolute;margin-left:-2.95pt;margin-top:.3pt;width:526pt;height:56.75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">
            <v:path arrowok="t"/>
            <v:textbox>
              <w:txbxContent>
                <w:p w:rsidR="00E83389" w:rsidRPr="00F0342F" w:rsidRDefault="00E83389" w:rsidP="000659E3">
                  <w:pPr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F0342F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Antibioprophylaxie </w:t>
                  </w:r>
                  <w:ins w:id="963" w:author="Ahlem Gzara" w:date="2025-07-08T09:18:00Z">
                    <w:r w:rsidR="00EF3798">
                      <w:rPr>
                        <w:rFonts w:ascii="Times New Roman" w:hAnsi="Times New Roman" w:cs="Times New Roman"/>
                        <w:b/>
                        <w:sz w:val="28"/>
                      </w:rPr>
                      <w:t xml:space="preserve">(ABP) </w:t>
                    </w:r>
                  </w:ins>
                  <w:r w:rsidRPr="00F0342F">
                    <w:rPr>
                      <w:rFonts w:ascii="Times New Roman" w:hAnsi="Times New Roman" w:cs="Times New Roman"/>
                      <w:b/>
                      <w:sz w:val="28"/>
                    </w:rPr>
                    <w:t>pour la chirurgie bariatrique et chez l’obèse (IMC &gt; 35kg/m2 )</w:t>
                  </w:r>
                </w:p>
                <w:p w:rsidR="00E83389" w:rsidRDefault="00E83389" w:rsidP="000659E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  <w:t>(avis d’experts)</w:t>
                  </w:r>
                </w:p>
                <w:p w:rsidR="00E83389" w:rsidRPr="003677C7" w:rsidRDefault="00E83389" w:rsidP="000659E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</w:pPr>
                </w:p>
                <w:p w:rsidR="00E83389" w:rsidRDefault="00E83389" w:rsidP="000659E3">
                  <w:pPr>
                    <w:jc w:val="center"/>
                  </w:pPr>
                </w:p>
              </w:txbxContent>
            </v:textbox>
          </v:shape>
        </w:pict>
      </w:r>
    </w:p>
    <w:p w:rsidR="000659E3" w:rsidRDefault="000659E3" w:rsidP="000659E3">
      <w:pPr>
        <w:rPr>
          <w:rFonts w:ascii="Times New Roman" w:hAnsi="Times New Roman" w:cs="Times New Roman"/>
          <w:b/>
          <w:sz w:val="28"/>
        </w:rPr>
      </w:pPr>
    </w:p>
    <w:p w:rsidR="00F0342F" w:rsidRDefault="00F0342F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Grilledutableau"/>
        <w:tblW w:w="0" w:type="auto"/>
        <w:tblLook w:val="04A0"/>
      </w:tblPr>
      <w:tblGrid>
        <w:gridCol w:w="2614"/>
        <w:gridCol w:w="2614"/>
        <w:gridCol w:w="2614"/>
        <w:gridCol w:w="2614"/>
      </w:tblGrid>
      <w:tr w:rsidR="00F0342F" w:rsidRPr="00F553FE" w:rsidTr="00F0342F">
        <w:tc>
          <w:tcPr>
            <w:tcW w:w="2614" w:type="dxa"/>
          </w:tcPr>
          <w:p w:rsidR="00F0342F" w:rsidRPr="00F553FE" w:rsidRDefault="00F0342F" w:rsidP="00F0342F">
            <w:pPr>
              <w:pStyle w:val="Default"/>
              <w:jc w:val="both"/>
              <w:rPr>
                <w:szCs w:val="20"/>
              </w:rPr>
            </w:pPr>
            <w:r w:rsidRPr="00F553FE">
              <w:rPr>
                <w:b/>
                <w:bCs/>
                <w:szCs w:val="20"/>
              </w:rPr>
              <w:t xml:space="preserve">Acte chirurgical </w:t>
            </w:r>
          </w:p>
          <w:p w:rsidR="00F0342F" w:rsidRPr="00F553FE" w:rsidRDefault="00F0342F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614" w:type="dxa"/>
          </w:tcPr>
          <w:p w:rsidR="00F0342F" w:rsidRPr="00F553FE" w:rsidRDefault="00F0342F" w:rsidP="00F0342F">
            <w:pPr>
              <w:pStyle w:val="Default"/>
              <w:jc w:val="both"/>
              <w:rPr>
                <w:szCs w:val="20"/>
              </w:rPr>
            </w:pPr>
            <w:r w:rsidRPr="00F553FE">
              <w:rPr>
                <w:b/>
                <w:bCs/>
                <w:szCs w:val="20"/>
              </w:rPr>
              <w:t xml:space="preserve">Produit </w:t>
            </w:r>
          </w:p>
          <w:p w:rsidR="00F0342F" w:rsidRPr="00F553FE" w:rsidRDefault="00F0342F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614" w:type="dxa"/>
          </w:tcPr>
          <w:p w:rsidR="00F0342F" w:rsidRPr="00F553FE" w:rsidRDefault="00F0342F" w:rsidP="00F0342F">
            <w:pPr>
              <w:pStyle w:val="Default"/>
              <w:jc w:val="both"/>
              <w:rPr>
                <w:szCs w:val="20"/>
              </w:rPr>
            </w:pPr>
            <w:r w:rsidRPr="00F553FE">
              <w:rPr>
                <w:b/>
                <w:bCs/>
                <w:szCs w:val="20"/>
              </w:rPr>
              <w:t xml:space="preserve">Dose initiale </w:t>
            </w:r>
          </w:p>
          <w:p w:rsidR="00F0342F" w:rsidRPr="00F553FE" w:rsidRDefault="00F0342F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614" w:type="dxa"/>
          </w:tcPr>
          <w:p w:rsidR="00F0342F" w:rsidRPr="00F553FE" w:rsidRDefault="00F0342F" w:rsidP="00F0342F">
            <w:pPr>
              <w:pStyle w:val="Default"/>
              <w:jc w:val="both"/>
              <w:rPr>
                <w:szCs w:val="20"/>
              </w:rPr>
            </w:pPr>
            <w:r w:rsidRPr="00F553FE">
              <w:rPr>
                <w:b/>
                <w:bCs/>
                <w:szCs w:val="20"/>
              </w:rPr>
              <w:t xml:space="preserve">Ré-injection et durée </w:t>
            </w:r>
          </w:p>
          <w:p w:rsidR="00F0342F" w:rsidRPr="00F553FE" w:rsidRDefault="00F0342F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F553FE" w:rsidTr="00F553FE">
        <w:trPr>
          <w:trHeight w:val="780"/>
        </w:trPr>
        <w:tc>
          <w:tcPr>
            <w:tcW w:w="2614" w:type="dxa"/>
            <w:vMerge w:val="restart"/>
          </w:tcPr>
          <w:p w:rsidR="00F553FE" w:rsidRPr="00B71565" w:rsidRDefault="00F553FE" w:rsidP="00F0342F">
            <w:pPr>
              <w:pStyle w:val="Default"/>
              <w:jc w:val="both"/>
              <w:rPr>
                <w:color w:val="000000" w:themeColor="text1"/>
                <w:szCs w:val="20"/>
              </w:rPr>
            </w:pPr>
            <w:r w:rsidRPr="00B71565">
              <w:rPr>
                <w:color w:val="000000" w:themeColor="text1"/>
                <w:szCs w:val="20"/>
              </w:rPr>
              <w:t xml:space="preserve">Mise en place d’un anneau gastrique </w:t>
            </w:r>
          </w:p>
          <w:p w:rsidR="00F553FE" w:rsidRPr="00B71565" w:rsidRDefault="00F553FE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</w:pPr>
          </w:p>
        </w:tc>
        <w:tc>
          <w:tcPr>
            <w:tcW w:w="2614" w:type="dxa"/>
            <w:tcBorders>
              <w:bottom w:val="single" w:sz="4" w:space="0" w:color="auto"/>
            </w:tcBorders>
          </w:tcPr>
          <w:p w:rsidR="00F553FE" w:rsidRPr="00B71565" w:rsidDel="006F154D" w:rsidRDefault="00F553FE" w:rsidP="00F0342F">
            <w:pPr>
              <w:pStyle w:val="Default"/>
              <w:jc w:val="both"/>
              <w:rPr>
                <w:del w:id="964" w:author="Adel Khelil" w:date="2024-08-09T10:22:00Z"/>
                <w:color w:val="000000" w:themeColor="text1"/>
                <w:szCs w:val="20"/>
              </w:rPr>
            </w:pPr>
            <w:r w:rsidRPr="00B71565">
              <w:rPr>
                <w:color w:val="000000" w:themeColor="text1"/>
                <w:szCs w:val="20"/>
              </w:rPr>
              <w:t>Céfazoline</w:t>
            </w:r>
            <w:r w:rsidR="00E2027A" w:rsidRPr="00B71565">
              <w:rPr>
                <w:color w:val="000000" w:themeColor="text1"/>
                <w:szCs w:val="20"/>
              </w:rPr>
              <w:t xml:space="preserve"> *</w:t>
            </w:r>
          </w:p>
          <w:p w:rsidR="00F553FE" w:rsidRPr="00B71565" w:rsidDel="006F154D" w:rsidRDefault="00F553FE" w:rsidP="00F0342F">
            <w:pPr>
              <w:autoSpaceDE w:val="0"/>
              <w:autoSpaceDN w:val="0"/>
              <w:adjustRightInd w:val="0"/>
              <w:jc w:val="both"/>
              <w:rPr>
                <w:del w:id="965" w:author="Adel Khelil" w:date="2024-08-09T10:22:00Z"/>
                <w:rFonts w:ascii="Times New Roman" w:hAnsi="Times New Roman" w:cs="Times New Roman"/>
                <w:i/>
                <w:color w:val="000000" w:themeColor="text1"/>
                <w:sz w:val="24"/>
              </w:rPr>
            </w:pPr>
          </w:p>
          <w:p w:rsidR="007C2D31" w:rsidRDefault="007C2D31" w:rsidP="007C2D31">
            <w:pPr>
              <w:pStyle w:val="Default"/>
              <w:jc w:val="both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</w:rPr>
              <w:pPrChange w:id="966" w:author="Adel Khelil" w:date="2024-08-09T10:22:00Z">
                <w:pPr>
                  <w:keepNext/>
                  <w:keepLines/>
                  <w:autoSpaceDE w:val="0"/>
                  <w:autoSpaceDN w:val="0"/>
                  <w:adjustRightInd w:val="0"/>
                  <w:spacing w:before="200" w:line="276" w:lineRule="auto"/>
                  <w:jc w:val="both"/>
                  <w:outlineLvl w:val="2"/>
                </w:pPr>
              </w:pPrChange>
            </w:pPr>
          </w:p>
        </w:tc>
        <w:tc>
          <w:tcPr>
            <w:tcW w:w="2614" w:type="dxa"/>
            <w:tcBorders>
              <w:bottom w:val="single" w:sz="4" w:space="0" w:color="auto"/>
            </w:tcBorders>
          </w:tcPr>
          <w:p w:rsidR="00F553FE" w:rsidRPr="00B71565" w:rsidDel="006F154D" w:rsidRDefault="00E2027A" w:rsidP="00F0342F">
            <w:pPr>
              <w:pStyle w:val="Default"/>
              <w:jc w:val="both"/>
              <w:rPr>
                <w:del w:id="967" w:author="Adel Khelil" w:date="2024-08-09T10:23:00Z"/>
                <w:color w:val="000000" w:themeColor="text1"/>
                <w:szCs w:val="20"/>
              </w:rPr>
            </w:pPr>
            <w:r w:rsidRPr="00B71565">
              <w:rPr>
                <w:color w:val="000000" w:themeColor="text1"/>
                <w:szCs w:val="20"/>
              </w:rPr>
              <w:t xml:space="preserve">2 </w:t>
            </w:r>
            <w:r w:rsidR="00F553FE" w:rsidRPr="00B71565">
              <w:rPr>
                <w:color w:val="000000" w:themeColor="text1"/>
                <w:szCs w:val="20"/>
              </w:rPr>
              <w:t xml:space="preserve">g (perfusion 30 min) </w:t>
            </w:r>
          </w:p>
          <w:p w:rsidR="00F553FE" w:rsidRPr="00B71565" w:rsidDel="006F154D" w:rsidRDefault="00F553FE" w:rsidP="00F0342F">
            <w:pPr>
              <w:autoSpaceDE w:val="0"/>
              <w:autoSpaceDN w:val="0"/>
              <w:adjustRightInd w:val="0"/>
              <w:jc w:val="both"/>
              <w:rPr>
                <w:del w:id="968" w:author="Adel Khelil" w:date="2024-08-09T10:23:00Z"/>
                <w:rFonts w:ascii="Times New Roman" w:hAnsi="Times New Roman" w:cs="Times New Roman"/>
                <w:i/>
                <w:color w:val="000000" w:themeColor="text1"/>
                <w:sz w:val="24"/>
              </w:rPr>
            </w:pPr>
          </w:p>
          <w:p w:rsidR="007C2D31" w:rsidRDefault="007C2D31" w:rsidP="007C2D31">
            <w:pPr>
              <w:pStyle w:val="Default"/>
              <w:jc w:val="both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</w:rPr>
              <w:pPrChange w:id="969" w:author="Adel Khelil" w:date="2024-08-09T10:23:00Z">
                <w:pPr>
                  <w:keepNext/>
                  <w:keepLines/>
                  <w:autoSpaceDE w:val="0"/>
                  <w:autoSpaceDN w:val="0"/>
                  <w:adjustRightInd w:val="0"/>
                  <w:spacing w:before="200" w:line="276" w:lineRule="auto"/>
                  <w:jc w:val="both"/>
                  <w:outlineLvl w:val="2"/>
                </w:pPr>
              </w:pPrChange>
            </w:pPr>
          </w:p>
        </w:tc>
        <w:tc>
          <w:tcPr>
            <w:tcW w:w="2614" w:type="dxa"/>
            <w:tcBorders>
              <w:bottom w:val="single" w:sz="4" w:space="0" w:color="auto"/>
            </w:tcBorders>
          </w:tcPr>
          <w:p w:rsidR="007C2D31" w:rsidRDefault="00F553FE" w:rsidP="007C2D31">
            <w:pPr>
              <w:pStyle w:val="Default"/>
              <w:jc w:val="center"/>
              <w:rPr>
                <w:color w:val="000000" w:themeColor="text1"/>
                <w:szCs w:val="20"/>
              </w:rPr>
              <w:pPrChange w:id="970" w:author="Adel Khelil" w:date="2024-08-09T10:21:00Z">
                <w:pPr>
                  <w:pStyle w:val="Default"/>
                  <w:jc w:val="both"/>
                </w:pPr>
              </w:pPrChange>
            </w:pPr>
            <w:r w:rsidRPr="00B71565">
              <w:rPr>
                <w:color w:val="000000" w:themeColor="text1"/>
                <w:szCs w:val="20"/>
              </w:rPr>
              <w:t>Dose unique</w:t>
            </w:r>
          </w:p>
          <w:p w:rsidR="00F553FE" w:rsidRPr="00B71565" w:rsidRDefault="00F553FE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</w:pPr>
            <w:r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(si durée &gt; à 4h, réinjecter </w:t>
            </w:r>
            <w:r w:rsidR="00E2027A"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1 </w:t>
            </w:r>
            <w:r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g) </w:t>
            </w:r>
          </w:p>
        </w:tc>
      </w:tr>
      <w:tr w:rsidR="00F553FE" w:rsidTr="00F553FE">
        <w:trPr>
          <w:trHeight w:val="315"/>
        </w:trPr>
        <w:tc>
          <w:tcPr>
            <w:tcW w:w="2614" w:type="dxa"/>
            <w:vMerge/>
          </w:tcPr>
          <w:p w:rsidR="00F553FE" w:rsidRPr="00B71565" w:rsidRDefault="00F553FE" w:rsidP="00F0342F">
            <w:pPr>
              <w:pStyle w:val="Default"/>
              <w:jc w:val="both"/>
              <w:rPr>
                <w:color w:val="000000" w:themeColor="text1"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uto"/>
              <w:bottom w:val="single" w:sz="4" w:space="0" w:color="auto"/>
            </w:tcBorders>
          </w:tcPr>
          <w:p w:rsidR="00F553FE" w:rsidRPr="00B71565" w:rsidDel="006F154D" w:rsidRDefault="00F553FE" w:rsidP="00F553FE">
            <w:pPr>
              <w:pStyle w:val="Default"/>
              <w:jc w:val="both"/>
              <w:rPr>
                <w:del w:id="971" w:author="Adel Khelil" w:date="2024-08-09T10:23:00Z"/>
                <w:color w:val="000000" w:themeColor="text1"/>
                <w:szCs w:val="20"/>
              </w:rPr>
            </w:pPr>
            <w:r w:rsidRPr="00B71565">
              <w:rPr>
                <w:color w:val="000000" w:themeColor="text1"/>
                <w:szCs w:val="20"/>
              </w:rPr>
              <w:t>Céfuroxime</w:t>
            </w:r>
            <w:r w:rsidR="00E2027A" w:rsidRPr="00B71565">
              <w:rPr>
                <w:color w:val="000000" w:themeColor="text1"/>
                <w:szCs w:val="20"/>
              </w:rPr>
              <w:t xml:space="preserve"> *</w:t>
            </w:r>
          </w:p>
          <w:p w:rsidR="007C2D31" w:rsidRDefault="007C2D31" w:rsidP="007C2D31">
            <w:pPr>
              <w:pStyle w:val="Default"/>
              <w:jc w:val="both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</w:rPr>
              <w:pPrChange w:id="972" w:author="Adel Khelil" w:date="2024-08-09T10:23:00Z">
                <w:pPr>
                  <w:keepNext/>
                  <w:keepLines/>
                  <w:autoSpaceDE w:val="0"/>
                  <w:autoSpaceDN w:val="0"/>
                  <w:adjustRightInd w:val="0"/>
                  <w:spacing w:before="200" w:line="276" w:lineRule="auto"/>
                  <w:jc w:val="both"/>
                  <w:outlineLvl w:val="2"/>
                </w:pPr>
              </w:pPrChange>
            </w:pPr>
          </w:p>
        </w:tc>
        <w:tc>
          <w:tcPr>
            <w:tcW w:w="2614" w:type="dxa"/>
            <w:tcBorders>
              <w:top w:val="single" w:sz="4" w:space="0" w:color="auto"/>
              <w:bottom w:val="single" w:sz="4" w:space="0" w:color="auto"/>
            </w:tcBorders>
          </w:tcPr>
          <w:p w:rsidR="00F553FE" w:rsidRPr="00B71565" w:rsidDel="006F154D" w:rsidRDefault="00E2027A" w:rsidP="00F553FE">
            <w:pPr>
              <w:pStyle w:val="Default"/>
              <w:jc w:val="both"/>
              <w:rPr>
                <w:del w:id="973" w:author="Adel Khelil" w:date="2024-08-09T10:23:00Z"/>
                <w:color w:val="000000" w:themeColor="text1"/>
                <w:szCs w:val="20"/>
              </w:rPr>
            </w:pPr>
            <w:r w:rsidRPr="00B71565">
              <w:rPr>
                <w:color w:val="000000" w:themeColor="text1"/>
                <w:szCs w:val="20"/>
              </w:rPr>
              <w:t xml:space="preserve">1,5 </w:t>
            </w:r>
            <w:r w:rsidR="00F553FE" w:rsidRPr="00B71565">
              <w:rPr>
                <w:color w:val="000000" w:themeColor="text1"/>
                <w:szCs w:val="20"/>
              </w:rPr>
              <w:t xml:space="preserve">g (perfusion 30 min) </w:t>
            </w:r>
          </w:p>
          <w:p w:rsidR="007C2D31" w:rsidRDefault="007C2D31" w:rsidP="007C2D31">
            <w:pPr>
              <w:pStyle w:val="Default"/>
              <w:jc w:val="both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</w:rPr>
              <w:pPrChange w:id="974" w:author="Adel Khelil" w:date="2024-08-09T10:23:00Z">
                <w:pPr>
                  <w:keepNext/>
                  <w:keepLines/>
                  <w:autoSpaceDE w:val="0"/>
                  <w:autoSpaceDN w:val="0"/>
                  <w:adjustRightInd w:val="0"/>
                  <w:spacing w:before="200" w:line="276" w:lineRule="auto"/>
                  <w:jc w:val="both"/>
                  <w:outlineLvl w:val="2"/>
                </w:pPr>
              </w:pPrChange>
            </w:pPr>
          </w:p>
        </w:tc>
        <w:tc>
          <w:tcPr>
            <w:tcW w:w="2614" w:type="dxa"/>
            <w:tcBorders>
              <w:top w:val="single" w:sz="4" w:space="0" w:color="auto"/>
              <w:bottom w:val="single" w:sz="4" w:space="0" w:color="auto"/>
            </w:tcBorders>
          </w:tcPr>
          <w:p w:rsidR="007C2D31" w:rsidRDefault="00F553FE" w:rsidP="007C2D31">
            <w:pPr>
              <w:pStyle w:val="Default"/>
              <w:jc w:val="center"/>
              <w:rPr>
                <w:color w:val="000000" w:themeColor="text1"/>
                <w:szCs w:val="20"/>
              </w:rPr>
              <w:pPrChange w:id="975" w:author="Adel Khelil" w:date="2024-08-09T10:22:00Z">
                <w:pPr>
                  <w:pStyle w:val="Default"/>
                  <w:jc w:val="both"/>
                </w:pPr>
              </w:pPrChange>
            </w:pPr>
            <w:r w:rsidRPr="00B71565">
              <w:rPr>
                <w:color w:val="000000" w:themeColor="text1"/>
                <w:szCs w:val="20"/>
              </w:rPr>
              <w:t>Dose unique</w:t>
            </w:r>
          </w:p>
          <w:p w:rsidR="00F553FE" w:rsidRPr="00B71565" w:rsidRDefault="00F553FE" w:rsidP="00F553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(si durée &gt; à 2h, réinjecter </w:t>
            </w:r>
            <w:r w:rsidR="00E2027A"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0</w:t>
            </w:r>
            <w:r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,</w:t>
            </w:r>
            <w:r w:rsidR="00E2027A"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7</w:t>
            </w:r>
            <w:r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5 g) </w:t>
            </w:r>
          </w:p>
        </w:tc>
      </w:tr>
      <w:tr w:rsidR="00F553FE" w:rsidTr="00F553FE">
        <w:trPr>
          <w:trHeight w:val="1305"/>
        </w:trPr>
        <w:tc>
          <w:tcPr>
            <w:tcW w:w="2614" w:type="dxa"/>
            <w:vMerge/>
          </w:tcPr>
          <w:p w:rsidR="00F553FE" w:rsidRPr="00F553FE" w:rsidRDefault="00F553FE" w:rsidP="00F0342F">
            <w:pPr>
              <w:pStyle w:val="Default"/>
              <w:jc w:val="both"/>
              <w:rPr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uto"/>
            </w:tcBorders>
          </w:tcPr>
          <w:p w:rsidR="00F553FE" w:rsidRPr="00F553FE" w:rsidRDefault="00F553FE" w:rsidP="00F553FE">
            <w:pPr>
              <w:pStyle w:val="Default"/>
              <w:jc w:val="both"/>
              <w:rPr>
                <w:szCs w:val="20"/>
              </w:rPr>
            </w:pPr>
            <w:r w:rsidRPr="00F553FE">
              <w:rPr>
                <w:b/>
                <w:bCs/>
                <w:szCs w:val="20"/>
              </w:rPr>
              <w:t xml:space="preserve">Allergie : </w:t>
            </w:r>
          </w:p>
          <w:p w:rsidR="00F553FE" w:rsidRPr="00F553FE" w:rsidRDefault="00F553FE" w:rsidP="00F553FE">
            <w:pPr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 w:rsidRPr="00F553FE">
              <w:rPr>
                <w:rFonts w:ascii="Times New Roman" w:hAnsi="Times New Roman" w:cs="Times New Roman"/>
                <w:sz w:val="24"/>
                <w:szCs w:val="20"/>
              </w:rPr>
              <w:t>Vancomycine*</w:t>
            </w:r>
            <w:r w:rsidR="00E2027A">
              <w:rPr>
                <w:rFonts w:ascii="Times New Roman" w:hAnsi="Times New Roman" w:cs="Times New Roman"/>
                <w:sz w:val="24"/>
                <w:szCs w:val="20"/>
              </w:rPr>
              <w:t>*</w:t>
            </w:r>
          </w:p>
        </w:tc>
        <w:tc>
          <w:tcPr>
            <w:tcW w:w="2614" w:type="dxa"/>
            <w:tcBorders>
              <w:top w:val="single" w:sz="4" w:space="0" w:color="auto"/>
            </w:tcBorders>
          </w:tcPr>
          <w:p w:rsidR="00F553FE" w:rsidRPr="00F553FE" w:rsidRDefault="00F553FE" w:rsidP="00F553FE">
            <w:pPr>
              <w:pStyle w:val="Default"/>
              <w:jc w:val="both"/>
              <w:rPr>
                <w:szCs w:val="20"/>
              </w:rPr>
            </w:pPr>
            <w:r w:rsidRPr="00F553FE">
              <w:rPr>
                <w:szCs w:val="20"/>
              </w:rPr>
              <w:t xml:space="preserve">30 mg/kg à la vitesse de 1000 mg/heure </w:t>
            </w:r>
          </w:p>
          <w:p w:rsidR="00F553FE" w:rsidRPr="00F553FE" w:rsidRDefault="00F553FE" w:rsidP="00F553FE">
            <w:pPr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 w:rsidRPr="00F553FE">
              <w:rPr>
                <w:rFonts w:ascii="Times New Roman" w:hAnsi="Times New Roman" w:cs="Times New Roman"/>
                <w:sz w:val="24"/>
                <w:szCs w:val="20"/>
              </w:rPr>
              <w:t xml:space="preserve">(dose calculée sur le poids réel) </w:t>
            </w:r>
          </w:p>
        </w:tc>
        <w:tc>
          <w:tcPr>
            <w:tcW w:w="2614" w:type="dxa"/>
            <w:tcBorders>
              <w:top w:val="single" w:sz="4" w:space="0" w:color="auto"/>
            </w:tcBorders>
          </w:tcPr>
          <w:p w:rsidR="00F553FE" w:rsidRPr="00F553FE" w:rsidRDefault="00F553FE" w:rsidP="00F553FE">
            <w:pPr>
              <w:pStyle w:val="Default"/>
              <w:jc w:val="both"/>
              <w:rPr>
                <w:szCs w:val="20"/>
              </w:rPr>
            </w:pPr>
            <w:r w:rsidRPr="00F553FE">
              <w:rPr>
                <w:szCs w:val="20"/>
              </w:rPr>
              <w:t xml:space="preserve">Dose unique </w:t>
            </w:r>
          </w:p>
          <w:p w:rsidR="00F553FE" w:rsidRPr="00F553FE" w:rsidRDefault="00F553FE" w:rsidP="00F0342F">
            <w:pPr>
              <w:autoSpaceDE w:val="0"/>
              <w:autoSpaceDN w:val="0"/>
              <w:adjustRightInd w:val="0"/>
              <w:jc w:val="both"/>
              <w:rPr>
                <w:szCs w:val="20"/>
              </w:rPr>
            </w:pPr>
          </w:p>
        </w:tc>
      </w:tr>
      <w:tr w:rsidR="00F553FE" w:rsidTr="00F553FE">
        <w:trPr>
          <w:trHeight w:val="495"/>
        </w:trPr>
        <w:tc>
          <w:tcPr>
            <w:tcW w:w="2614" w:type="dxa"/>
            <w:vMerge w:val="restart"/>
          </w:tcPr>
          <w:p w:rsidR="00F553FE" w:rsidRPr="00F553FE" w:rsidRDefault="00F553FE" w:rsidP="00F0342F">
            <w:pPr>
              <w:pStyle w:val="Default"/>
              <w:jc w:val="both"/>
              <w:rPr>
                <w:szCs w:val="20"/>
              </w:rPr>
            </w:pPr>
            <w:r w:rsidRPr="00F553FE">
              <w:rPr>
                <w:szCs w:val="20"/>
              </w:rPr>
              <w:t xml:space="preserve">Réalisation d’un court circuit gastrique ou d’une « sleeve » gastrectomie </w:t>
            </w:r>
          </w:p>
          <w:p w:rsidR="00F553FE" w:rsidRPr="00F553FE" w:rsidRDefault="00F553FE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614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363"/>
              <w:gridCol w:w="222"/>
            </w:tblGrid>
            <w:tr w:rsidR="00F553FE" w:rsidRPr="00F553FE">
              <w:trPr>
                <w:trHeight w:val="208"/>
              </w:trPr>
              <w:tc>
                <w:tcPr>
                  <w:tcW w:w="0" w:type="auto"/>
                </w:tcPr>
                <w:p w:rsidR="00F553FE" w:rsidRPr="00F553FE" w:rsidRDefault="00770320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  <w:t>Cefuroxime</w:t>
                  </w:r>
                </w:p>
              </w:tc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</w:tc>
            </w:tr>
          </w:tbl>
          <w:p w:rsidR="00F553FE" w:rsidRDefault="00F553FE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614" w:type="dxa"/>
            <w:tcBorders>
              <w:bottom w:val="single" w:sz="4" w:space="0" w:color="auto"/>
            </w:tcBorders>
          </w:tcPr>
          <w:p w:rsidR="00F553FE" w:rsidRDefault="00770320" w:rsidP="007703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1,5g en IV lente</w:t>
            </w:r>
          </w:p>
        </w:tc>
        <w:tc>
          <w:tcPr>
            <w:tcW w:w="2614" w:type="dxa"/>
            <w:tcBorders>
              <w:bottom w:val="single" w:sz="4" w:space="0" w:color="auto"/>
            </w:tcBorders>
          </w:tcPr>
          <w:p w:rsidR="00FD14FA" w:rsidRDefault="00770320" w:rsidP="00770320">
            <w:pPr>
              <w:jc w:val="center"/>
              <w:rPr>
                <w:ins w:id="976" w:author="Adel Khelil" w:date="2024-08-09T10:23:00Z"/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>Dose unique</w:t>
            </w:r>
          </w:p>
          <w:p w:rsidR="00F553FE" w:rsidRPr="00770320" w:rsidRDefault="00770320" w:rsidP="00770320">
            <w:pPr>
              <w:jc w:val="center"/>
              <w:rPr>
                <w:rFonts w:asciiTheme="majorBidi" w:hAnsiTheme="majorBidi" w:cstheme="majorBidi"/>
              </w:rPr>
            </w:pPr>
            <w:r w:rsidRPr="00C271C2">
              <w:rPr>
                <w:rFonts w:asciiTheme="majorBidi" w:hAnsiTheme="majorBidi" w:cstheme="majorBidi"/>
              </w:rPr>
              <w:t xml:space="preserve">(si durée </w:t>
            </w:r>
            <w:r w:rsidRPr="00C271C2">
              <w:rPr>
                <w:rFonts w:asciiTheme="majorBidi" w:hAnsiTheme="majorBidi" w:cstheme="majorBidi"/>
                <w:sz w:val="20"/>
                <w:szCs w:val="20"/>
              </w:rPr>
              <w:t>&gt; 2 h</w:t>
            </w:r>
            <w:r>
              <w:rPr>
                <w:rFonts w:asciiTheme="majorBidi" w:hAnsiTheme="majorBidi" w:cstheme="majorBidi"/>
              </w:rPr>
              <w:t xml:space="preserve"> réinjecter 0.75g)</w:t>
            </w:r>
          </w:p>
        </w:tc>
      </w:tr>
      <w:tr w:rsidR="00F553FE" w:rsidTr="00F553FE">
        <w:trPr>
          <w:trHeight w:val="465"/>
        </w:trPr>
        <w:tc>
          <w:tcPr>
            <w:tcW w:w="2614" w:type="dxa"/>
            <w:vMerge/>
          </w:tcPr>
          <w:p w:rsidR="00F553FE" w:rsidRPr="00F553FE" w:rsidRDefault="00F553FE" w:rsidP="00F0342F">
            <w:pPr>
              <w:pStyle w:val="Default"/>
              <w:jc w:val="both"/>
              <w:rPr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54"/>
              <w:gridCol w:w="222"/>
              <w:gridCol w:w="222"/>
            </w:tblGrid>
            <w:tr w:rsidR="00F553FE" w:rsidRPr="00F553FE">
              <w:trPr>
                <w:trHeight w:val="441"/>
              </w:trPr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553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Allergie : </w:t>
                  </w:r>
                  <w:r w:rsidRPr="00F553F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Clindamycine </w:t>
                  </w:r>
                </w:p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553F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+ </w:t>
                  </w:r>
                </w:p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553F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Gentamicine </w:t>
                  </w:r>
                </w:p>
              </w:tc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F553FE" w:rsidRPr="00F553FE" w:rsidRDefault="00F553FE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single" w:sz="4" w:space="0" w:color="auto"/>
            </w:tcBorders>
          </w:tcPr>
          <w:p w:rsidR="000659E3" w:rsidRDefault="000659E3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53FE" w:rsidRPr="00F553FE" w:rsidRDefault="00F553FE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1 200 mg IV lente </w:t>
            </w:r>
          </w:p>
          <w:p w:rsidR="00F553FE" w:rsidRPr="00F553FE" w:rsidRDefault="00F553FE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53FE" w:rsidRPr="00F553FE" w:rsidRDefault="00897A33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F553FE" w:rsidRPr="00F5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mg/kg/j</w:t>
            </w:r>
          </w:p>
        </w:tc>
        <w:tc>
          <w:tcPr>
            <w:tcW w:w="2614" w:type="dxa"/>
            <w:tcBorders>
              <w:top w:val="single" w:sz="4" w:space="0" w:color="auto"/>
            </w:tcBorders>
          </w:tcPr>
          <w:p w:rsidR="007C2D31" w:rsidRDefault="007C2D31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zCs w:val="24"/>
              </w:rPr>
              <w:pPrChange w:id="977" w:author="Adel Khelil" w:date="2024-08-09T10:24:00Z">
                <w:pPr>
                  <w:keepNext/>
                  <w:keepLines/>
                  <w:autoSpaceDE w:val="0"/>
                  <w:autoSpaceDN w:val="0"/>
                  <w:adjustRightInd w:val="0"/>
                  <w:spacing w:before="200" w:line="276" w:lineRule="auto"/>
                  <w:outlineLvl w:val="2"/>
                </w:pPr>
              </w:pPrChange>
            </w:pPr>
          </w:p>
          <w:p w:rsidR="007C2D31" w:rsidRDefault="00F553FE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PrChange w:id="978" w:author="Adel Khelil" w:date="2024-08-09T10:24:00Z">
                <w:pPr>
                  <w:autoSpaceDE w:val="0"/>
                  <w:autoSpaceDN w:val="0"/>
                  <w:adjustRightInd w:val="0"/>
                  <w:spacing w:after="200" w:line="276" w:lineRule="auto"/>
                </w:pPr>
              </w:pPrChange>
            </w:pPr>
            <w:r w:rsidRPr="00F5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Dose unique</w:t>
            </w:r>
          </w:p>
          <w:p w:rsidR="007C2D31" w:rsidRDefault="007C2D31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zCs w:val="24"/>
              </w:rPr>
              <w:pPrChange w:id="979" w:author="Adel Khelil" w:date="2024-08-09T10:24:00Z">
                <w:pPr>
                  <w:keepNext/>
                  <w:keepLines/>
                  <w:autoSpaceDE w:val="0"/>
                  <w:autoSpaceDN w:val="0"/>
                  <w:adjustRightInd w:val="0"/>
                  <w:spacing w:before="480" w:line="276" w:lineRule="auto"/>
                  <w:jc w:val="both"/>
                  <w:outlineLvl w:val="0"/>
                </w:pPr>
              </w:pPrChange>
            </w:pPr>
          </w:p>
          <w:p w:rsidR="007C2D31" w:rsidRDefault="00F553FE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PrChange w:id="980" w:author="Adel Khelil" w:date="2024-08-09T10:24:00Z">
                <w:pPr>
                  <w:autoSpaceDE w:val="0"/>
                  <w:autoSpaceDN w:val="0"/>
                  <w:adjustRightInd w:val="0"/>
                  <w:spacing w:after="200" w:line="276" w:lineRule="auto"/>
                  <w:jc w:val="both"/>
                </w:pPr>
              </w:pPrChange>
            </w:pPr>
            <w:r w:rsidRPr="00F5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Dose unique</w:t>
            </w:r>
          </w:p>
        </w:tc>
      </w:tr>
      <w:tr w:rsidR="00F553FE" w:rsidTr="00F553FE">
        <w:trPr>
          <w:trHeight w:val="555"/>
        </w:trPr>
        <w:tc>
          <w:tcPr>
            <w:tcW w:w="2614" w:type="dxa"/>
          </w:tcPr>
          <w:p w:rsidR="00F553FE" w:rsidRPr="00F553FE" w:rsidRDefault="00F553FE" w:rsidP="00F0342F">
            <w:pPr>
              <w:pStyle w:val="Default"/>
              <w:jc w:val="both"/>
              <w:rPr>
                <w:szCs w:val="20"/>
              </w:rPr>
            </w:pPr>
            <w:r w:rsidRPr="00F553FE">
              <w:rPr>
                <w:szCs w:val="20"/>
              </w:rPr>
              <w:t xml:space="preserve">Chirurgie de réduction du tablier abdominal, abdominoplastie (dermolipectomie)… </w:t>
            </w:r>
          </w:p>
          <w:p w:rsidR="00F553FE" w:rsidRPr="00F553FE" w:rsidRDefault="00F553FE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614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43"/>
              <w:gridCol w:w="222"/>
              <w:gridCol w:w="222"/>
            </w:tblGrid>
            <w:tr w:rsidR="00F553FE" w:rsidRPr="00F553FE">
              <w:trPr>
                <w:trHeight w:val="208"/>
              </w:trPr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F553FE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  <w:t>Céfazoline</w:t>
                  </w:r>
                  <w:r w:rsidR="00E2027A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  <w:t xml:space="preserve"> *</w:t>
                  </w:r>
                </w:p>
              </w:tc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</w:tc>
            </w:tr>
            <w:tr w:rsidR="00F553FE" w:rsidRPr="00F553FE">
              <w:trPr>
                <w:trHeight w:val="325"/>
              </w:trPr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  <w:p w:rsid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  <w:p w:rsidR="00F553FE" w:rsidRPr="00F553FE" w:rsidDel="00FD14FA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del w:id="981" w:author="Adel Khelil" w:date="2024-08-09T10:24:00Z"/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F553FE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  <w:t>Céfuroxime</w:t>
                  </w:r>
                  <w:r w:rsidR="00E2027A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  <w:t xml:space="preserve"> *</w:t>
                  </w:r>
                </w:p>
                <w:p w:rsidR="00F553FE" w:rsidRPr="00F553FE" w:rsidRDefault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</w:tc>
            </w:tr>
            <w:tr w:rsidR="00F553FE" w:rsidRPr="00F553FE">
              <w:trPr>
                <w:trHeight w:val="502"/>
              </w:trPr>
              <w:tc>
                <w:tcPr>
                  <w:tcW w:w="0" w:type="auto"/>
                </w:tcPr>
                <w:p w:rsidR="00F553FE" w:rsidDel="00FD14FA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del w:id="982" w:author="Adel Khelil" w:date="2024-08-09T10:24:00Z"/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</w:pPr>
                </w:p>
                <w:p w:rsidR="00FD14FA" w:rsidRPr="00F553FE" w:rsidRDefault="00FD14FA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ins w:id="983" w:author="Adel Khelil" w:date="2024-08-09T10:25:00Z"/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</w:pPr>
                </w:p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F553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  <w:t xml:space="preserve">Allergie : </w:t>
                  </w:r>
                </w:p>
                <w:p w:rsidR="00F553FE" w:rsidRPr="00F553FE" w:rsidRDefault="00F553FE" w:rsidP="00B7156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495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F553FE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  <w:t>Clindamycine</w:t>
                  </w:r>
                  <w:r w:rsidR="003567F5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  <w:t xml:space="preserve"> +</w:t>
                  </w:r>
                </w:p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F553FE"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  <w:t xml:space="preserve">Gentamicine </w:t>
                  </w:r>
                </w:p>
              </w:tc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F553FE" w:rsidRPr="00F553FE" w:rsidRDefault="00F553FE" w:rsidP="00F553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</w:tc>
            </w:tr>
          </w:tbl>
          <w:p w:rsidR="00F553FE" w:rsidRPr="00F553FE" w:rsidRDefault="00F553FE" w:rsidP="00F034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614" w:type="dxa"/>
            <w:tcBorders>
              <w:bottom w:val="single" w:sz="4" w:space="0" w:color="auto"/>
            </w:tcBorders>
          </w:tcPr>
          <w:p w:rsidR="00F553FE" w:rsidRPr="00B71565" w:rsidRDefault="00E2027A" w:rsidP="00F553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2 </w:t>
            </w:r>
            <w:r w:rsidR="00F553FE"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g (perfusion 30 min) </w:t>
            </w:r>
          </w:p>
          <w:p w:rsidR="00F553FE" w:rsidRPr="00B71565" w:rsidRDefault="00F553FE" w:rsidP="00F553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</w:p>
          <w:p w:rsidR="00EA6D14" w:rsidRPr="00B71565" w:rsidRDefault="00EA6D14" w:rsidP="00F553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</w:p>
          <w:p w:rsidR="00F553FE" w:rsidRPr="00B71565" w:rsidRDefault="00E2027A" w:rsidP="00F553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1,5 </w:t>
            </w:r>
            <w:r w:rsidR="00F553FE" w:rsidRPr="00B7156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g (perfusion 30 min) </w:t>
            </w:r>
          </w:p>
          <w:p w:rsidR="00F553FE" w:rsidRPr="00F553FE" w:rsidDel="00FD14FA" w:rsidRDefault="00F553FE" w:rsidP="00F0342F">
            <w:pPr>
              <w:autoSpaceDE w:val="0"/>
              <w:autoSpaceDN w:val="0"/>
              <w:adjustRightInd w:val="0"/>
              <w:jc w:val="both"/>
              <w:rPr>
                <w:del w:id="984" w:author="Adel Khelil" w:date="2024-08-09T10:24:00Z"/>
                <w:rFonts w:ascii="Times New Roman" w:hAnsi="Times New Roman" w:cs="Times New Roman"/>
                <w:i/>
                <w:sz w:val="24"/>
              </w:rPr>
            </w:pPr>
          </w:p>
          <w:p w:rsidR="00F553FE" w:rsidRPr="00F553FE" w:rsidDel="00FD14FA" w:rsidRDefault="00F553FE" w:rsidP="00F553FE">
            <w:pPr>
              <w:autoSpaceDE w:val="0"/>
              <w:autoSpaceDN w:val="0"/>
              <w:adjustRightInd w:val="0"/>
              <w:rPr>
                <w:del w:id="985" w:author="Adel Khelil" w:date="2024-08-09T10:24:00Z"/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  <w:p w:rsidR="00EA6D14" w:rsidRDefault="00EA6D14" w:rsidP="00F553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  <w:p w:rsidR="00FD14FA" w:rsidRDefault="00FD14FA" w:rsidP="00F553FE">
            <w:pPr>
              <w:autoSpaceDE w:val="0"/>
              <w:autoSpaceDN w:val="0"/>
              <w:adjustRightInd w:val="0"/>
              <w:rPr>
                <w:ins w:id="986" w:author="Adel Khelil" w:date="2024-08-09T10:25:00Z"/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  <w:p w:rsidR="00F553FE" w:rsidRPr="00F553FE" w:rsidDel="00FD14FA" w:rsidRDefault="00F553FE" w:rsidP="00F553FE">
            <w:pPr>
              <w:autoSpaceDE w:val="0"/>
              <w:autoSpaceDN w:val="0"/>
              <w:adjustRightInd w:val="0"/>
              <w:rPr>
                <w:del w:id="987" w:author="Adel Khelil" w:date="2024-08-09T10:25:00Z"/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F553F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1 200 mg IV lente </w:t>
            </w:r>
          </w:p>
          <w:p w:rsidR="007C2D31" w:rsidRDefault="007C2D31" w:rsidP="007C2D31">
            <w:pPr>
              <w:autoSpaceDE w:val="0"/>
              <w:autoSpaceDN w:val="0"/>
              <w:adjustRightInd w:val="0"/>
              <w:rPr>
                <w:ins w:id="988" w:author="Adel Khelil" w:date="2024-08-09T10:25:00Z"/>
                <w:rFonts w:ascii="Times New Roman" w:hAnsi="Times New Roman" w:cs="Times New Roman"/>
                <w:sz w:val="24"/>
                <w:szCs w:val="24"/>
              </w:rPr>
              <w:pPrChange w:id="989" w:author="Adel Khelil" w:date="2024-08-09T10:25:00Z">
                <w:pPr>
                  <w:autoSpaceDE w:val="0"/>
                  <w:autoSpaceDN w:val="0"/>
                  <w:adjustRightInd w:val="0"/>
                  <w:spacing w:after="200" w:line="276" w:lineRule="auto"/>
                  <w:jc w:val="both"/>
                </w:pPr>
              </w:pPrChange>
            </w:pPr>
          </w:p>
          <w:p w:rsidR="00F553FE" w:rsidRPr="00F553FE" w:rsidRDefault="00897A33" w:rsidP="00F553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  <w:r w:rsidR="00F553FE" w:rsidRPr="00F553F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mg/kg/j </w:t>
            </w:r>
          </w:p>
        </w:tc>
        <w:tc>
          <w:tcPr>
            <w:tcW w:w="2614" w:type="dxa"/>
            <w:tcBorders>
              <w:bottom w:val="single" w:sz="4" w:space="0" w:color="auto"/>
            </w:tcBorders>
          </w:tcPr>
          <w:p w:rsidR="007C2D31" w:rsidRDefault="00F553FE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pPrChange w:id="990" w:author="Adel Khelil" w:date="2024-08-09T10:24:00Z">
                <w:pPr>
                  <w:autoSpaceDE w:val="0"/>
                  <w:autoSpaceDN w:val="0"/>
                  <w:adjustRightInd w:val="0"/>
                  <w:spacing w:after="200" w:line="276" w:lineRule="auto"/>
                  <w:jc w:val="both"/>
                </w:pPr>
              </w:pPrChange>
            </w:pPr>
            <w:r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Dose unique</w:t>
            </w:r>
          </w:p>
          <w:p w:rsidR="00F553FE" w:rsidRPr="000E1517" w:rsidRDefault="00F553FE" w:rsidP="000E15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(si durée &gt; 4h, réinjecter </w:t>
            </w:r>
            <w:r w:rsidR="00E2027A"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1 </w:t>
            </w:r>
            <w:r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g) </w:t>
            </w:r>
          </w:p>
          <w:p w:rsidR="007C2D31" w:rsidRDefault="00F553FE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pPrChange w:id="991" w:author="Adel Khelil" w:date="2024-08-09T10:25:00Z">
                <w:pPr>
                  <w:autoSpaceDE w:val="0"/>
                  <w:autoSpaceDN w:val="0"/>
                  <w:adjustRightInd w:val="0"/>
                  <w:spacing w:after="200" w:line="276" w:lineRule="auto"/>
                </w:pPr>
              </w:pPrChange>
            </w:pPr>
            <w:r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Dose unique</w:t>
            </w:r>
          </w:p>
          <w:p w:rsidR="00F553FE" w:rsidRPr="000E1517" w:rsidDel="00FD14FA" w:rsidRDefault="00F553FE" w:rsidP="00F553FE">
            <w:pPr>
              <w:autoSpaceDE w:val="0"/>
              <w:autoSpaceDN w:val="0"/>
              <w:adjustRightInd w:val="0"/>
              <w:jc w:val="both"/>
              <w:rPr>
                <w:del w:id="992" w:author="Adel Khelil" w:date="2024-08-09T10:25:00Z"/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(si durée &gt; 2h, réinjecter </w:t>
            </w:r>
            <w:r w:rsidR="00E2027A"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0</w:t>
            </w:r>
            <w:r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,</w:t>
            </w:r>
            <w:r w:rsidR="00E2027A"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7</w:t>
            </w:r>
            <w:r w:rsidRPr="000E1517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5 g)</w:t>
            </w:r>
          </w:p>
          <w:p w:rsidR="00F553FE" w:rsidRPr="00F553FE" w:rsidRDefault="00F553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  <w:p w:rsidR="007C2D31" w:rsidRDefault="00F553FE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pPrChange w:id="993" w:author="Adel Khelil" w:date="2024-08-09T10:25:00Z">
                <w:pPr>
                  <w:autoSpaceDE w:val="0"/>
                  <w:autoSpaceDN w:val="0"/>
                  <w:adjustRightInd w:val="0"/>
                  <w:spacing w:after="200" w:line="276" w:lineRule="auto"/>
                </w:pPr>
              </w:pPrChange>
            </w:pPr>
            <w:r w:rsidRPr="00F553F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Dose unique</w:t>
            </w:r>
          </w:p>
          <w:p w:rsidR="007C2D31" w:rsidRDefault="00F553FE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</w:rPr>
              <w:pPrChange w:id="994" w:author="Adel Khelil" w:date="2024-08-09T10:25:00Z">
                <w:pPr>
                  <w:autoSpaceDE w:val="0"/>
                  <w:autoSpaceDN w:val="0"/>
                  <w:adjustRightInd w:val="0"/>
                  <w:spacing w:after="200" w:line="276" w:lineRule="auto"/>
                  <w:jc w:val="both"/>
                </w:pPr>
              </w:pPrChange>
            </w:pPr>
            <w:r w:rsidRPr="00F553F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Dose unique</w:t>
            </w:r>
          </w:p>
        </w:tc>
      </w:tr>
    </w:tbl>
    <w:p w:rsidR="000659E3" w:rsidRDefault="000659E3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16166D" w:rsidRDefault="0016166D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330D4A" w:rsidRDefault="00330D4A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16166D" w:rsidRDefault="0016166D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16166D" w:rsidRPr="0016166D" w:rsidRDefault="0016166D" w:rsidP="001616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213702" w:rsidRPr="0054479F" w:rsidRDefault="007C2D31" w:rsidP="0054479F">
      <w:pPr>
        <w:rPr>
          <w:rFonts w:ascii="Times New Roman" w:hAnsi="Times New Roman" w:cs="Times New Roman"/>
          <w:i/>
          <w:noProof/>
        </w:rPr>
      </w:pPr>
      <w:r w:rsidRPr="007C2D31">
        <w:rPr>
          <w:noProof/>
        </w:rPr>
        <w:pict>
          <v:shape id="_x0000_s1040" type="#_x0000_t202" style="position:absolute;margin-left:0;margin-top:0;width:526pt;height:31.7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">
            <v:path arrowok="t"/>
            <v:textbox>
              <w:txbxContent>
                <w:p w:rsidR="00E83389" w:rsidRPr="002346A7" w:rsidRDefault="007C2D31" w:rsidP="0054479F">
                  <w:pPr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rPrChange w:id="995" w:author="Ahlem Gzara" w:date="2025-07-08T09:11:00Z">
                        <w:rPr>
                          <w:sz w:val="28"/>
                          <w:szCs w:val="28"/>
                        </w:rPr>
                      </w:rPrChange>
                    </w:rPr>
                  </w:pPr>
                  <w:r w:rsidRPr="007C2D31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PrChange w:id="996" w:author="Ahlem Gzara" w:date="2025-07-08T09:11:00Z">
                        <w:rPr>
                          <w:b/>
                          <w:bCs/>
                          <w:sz w:val="28"/>
                          <w:szCs w:val="28"/>
                        </w:rPr>
                      </w:rPrChange>
                    </w:rPr>
                    <w:t xml:space="preserve">Antibioprophylaxie </w:t>
                  </w:r>
                  <w:ins w:id="997" w:author="Ahlem Gzara" w:date="2025-07-08T09:19:00Z">
                    <w:r w:rsidR="00EF3798">
                      <w:rPr>
                        <w:rFonts w:asciiTheme="majorBidi" w:hAnsiTheme="majorBidi" w:cstheme="majorBidi"/>
                        <w:b/>
                        <w:bCs/>
                        <w:sz w:val="28"/>
                        <w:szCs w:val="28"/>
                      </w:rPr>
                      <w:t xml:space="preserve">(ABP) </w:t>
                    </w:r>
                  </w:ins>
                  <w:r w:rsidRPr="007C2D31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PrChange w:id="998" w:author="Ahlem Gzara" w:date="2025-07-08T09:11:00Z">
                        <w:rPr>
                          <w:b/>
                          <w:bCs/>
                          <w:sz w:val="28"/>
                          <w:szCs w:val="28"/>
                        </w:rPr>
                      </w:rPrChange>
                    </w:rPr>
                    <w:t>en chirurgie plastique et reconstructive</w:t>
                  </w:r>
                </w:p>
                <w:p w:rsidR="00E83389" w:rsidRPr="002346A7" w:rsidRDefault="00E83389" w:rsidP="0054479F">
                  <w:pPr>
                    <w:jc w:val="center"/>
                    <w:rPr>
                      <w:rFonts w:asciiTheme="majorBidi" w:hAnsiTheme="majorBidi" w:cstheme="majorBidi"/>
                      <w:rPrChange w:id="999" w:author="Ahlem Gzara" w:date="2025-07-08T09:11:00Z">
                        <w:rPr/>
                      </w:rPrChange>
                    </w:rPr>
                  </w:pPr>
                </w:p>
              </w:txbxContent>
            </v:textbox>
          </v:shape>
        </w:pict>
      </w:r>
    </w:p>
    <w:p w:rsidR="0054479F" w:rsidRDefault="0054479F" w:rsidP="00213702">
      <w:pPr>
        <w:pStyle w:val="Default"/>
        <w:rPr>
          <w:szCs w:val="22"/>
        </w:rPr>
      </w:pPr>
    </w:p>
    <w:p w:rsidR="0054479F" w:rsidDel="00FD14FA" w:rsidRDefault="0054479F" w:rsidP="00213702">
      <w:pPr>
        <w:pStyle w:val="Default"/>
        <w:rPr>
          <w:del w:id="1000" w:author="Adel Khelil" w:date="2024-08-09T10:26:00Z"/>
          <w:szCs w:val="22"/>
        </w:rPr>
      </w:pPr>
    </w:p>
    <w:p w:rsidR="00213702" w:rsidDel="00FD14FA" w:rsidRDefault="00213702" w:rsidP="00213702">
      <w:pPr>
        <w:autoSpaceDE w:val="0"/>
        <w:autoSpaceDN w:val="0"/>
        <w:adjustRightInd w:val="0"/>
        <w:spacing w:after="0"/>
        <w:jc w:val="both"/>
        <w:rPr>
          <w:del w:id="1001" w:author="Adel Khelil" w:date="2024-08-09T10:26:00Z"/>
          <w:rFonts w:ascii="Times New Roman" w:hAnsi="Times New Roman" w:cs="Times New Roman"/>
          <w:sz w:val="24"/>
        </w:rPr>
      </w:pPr>
    </w:p>
    <w:tbl>
      <w:tblPr>
        <w:tblStyle w:val="Grilledutableau"/>
        <w:tblW w:w="10780" w:type="dxa"/>
        <w:tblLayout w:type="fixed"/>
        <w:tblLook w:val="0000"/>
        <w:tblPrChange w:id="1002" w:author="Adel Khelil" w:date="2024-08-09T10:26:00Z">
          <w:tblPr>
            <w:tblStyle w:val="Grilledutableau"/>
            <w:tblW w:w="10780" w:type="dxa"/>
            <w:tblLayout w:type="fixed"/>
            <w:tblLook w:val="0000"/>
          </w:tblPr>
        </w:tblPrChange>
      </w:tblPr>
      <w:tblGrid>
        <w:gridCol w:w="2688"/>
        <w:gridCol w:w="6"/>
        <w:gridCol w:w="2545"/>
        <w:gridCol w:w="2127"/>
        <w:gridCol w:w="3414"/>
        <w:tblGridChange w:id="1003">
          <w:tblGrid>
            <w:gridCol w:w="2688"/>
            <w:gridCol w:w="6"/>
            <w:gridCol w:w="2545"/>
            <w:gridCol w:w="2835"/>
            <w:gridCol w:w="10"/>
            <w:gridCol w:w="2696"/>
          </w:tblGrid>
        </w:tblGridChange>
      </w:tblGrid>
      <w:tr w:rsidR="00213702" w:rsidRPr="00213702" w:rsidTr="00FD14FA">
        <w:trPr>
          <w:trHeight w:val="142"/>
          <w:trPrChange w:id="1004" w:author="Adel Khelil" w:date="2024-08-09T10:26:00Z">
            <w:trPr>
              <w:trHeight w:val="142"/>
            </w:trPr>
          </w:trPrChange>
        </w:trPr>
        <w:tc>
          <w:tcPr>
            <w:tcW w:w="2694" w:type="dxa"/>
            <w:gridSpan w:val="2"/>
            <w:tcPrChange w:id="1005" w:author="Adel Khelil" w:date="2024-08-09T10:26:00Z">
              <w:tcPr>
                <w:tcW w:w="2694" w:type="dxa"/>
                <w:gridSpan w:val="2"/>
              </w:tcPr>
            </w:tcPrChange>
          </w:tcPr>
          <w:p w:rsidR="00213702" w:rsidDel="00FD14FA" w:rsidRDefault="00213702" w:rsidP="00213702">
            <w:pPr>
              <w:autoSpaceDE w:val="0"/>
              <w:autoSpaceDN w:val="0"/>
              <w:adjustRightInd w:val="0"/>
              <w:rPr>
                <w:del w:id="1006" w:author="Adel Khelil" w:date="2024-08-09T10:26:00Z"/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Acte chirurgical </w:t>
            </w:r>
          </w:p>
          <w:p w:rsidR="00213702" w:rsidRPr="00213702" w:rsidRDefault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545" w:type="dxa"/>
            <w:tcBorders>
              <w:right w:val="single" w:sz="4" w:space="0" w:color="auto"/>
            </w:tcBorders>
            <w:tcPrChange w:id="1007" w:author="Adel Khelil" w:date="2024-08-09T10:26:00Z">
              <w:tcPr>
                <w:tcW w:w="2545" w:type="dxa"/>
                <w:tcBorders>
                  <w:right w:val="single" w:sz="4" w:space="0" w:color="auto"/>
                </w:tcBorders>
              </w:tcPr>
            </w:tcPrChange>
          </w:tcPr>
          <w:p w:rsidR="00213702" w:rsidRP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Produit 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tcPrChange w:id="1008" w:author="Adel Khelil" w:date="2024-08-09T10:26:00Z">
              <w:tcPr>
                <w:tcW w:w="2845" w:type="dxa"/>
                <w:gridSpan w:val="2"/>
                <w:tcBorders>
                  <w:left w:val="single" w:sz="4" w:space="0" w:color="auto"/>
                </w:tcBorders>
              </w:tcPr>
            </w:tcPrChange>
          </w:tcPr>
          <w:p w:rsidR="00213702" w:rsidRP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Dose initiale 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tcPrChange w:id="1009" w:author="Adel Khelil" w:date="2024-08-09T10:26:00Z">
              <w:tcPr>
                <w:tcW w:w="2696" w:type="dxa"/>
                <w:tcBorders>
                  <w:bottom w:val="single" w:sz="4" w:space="0" w:color="auto"/>
                </w:tcBorders>
              </w:tcPr>
            </w:tcPrChange>
          </w:tcPr>
          <w:p w:rsidR="00213702" w:rsidRP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Ré-injection et durée </w:t>
            </w:r>
          </w:p>
        </w:tc>
      </w:tr>
      <w:tr w:rsidR="00213702" w:rsidRPr="00213702" w:rsidTr="00213702">
        <w:trPr>
          <w:trHeight w:val="276"/>
        </w:trPr>
        <w:tc>
          <w:tcPr>
            <w:tcW w:w="2688" w:type="dxa"/>
            <w:vMerge w:val="restart"/>
          </w:tcPr>
          <w:p w:rsid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Chirurgie plastique et</w:t>
            </w:r>
          </w:p>
          <w:p w:rsidR="00213702" w:rsidRP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reconstructive : classe 1 d'Altemeier</w:t>
            </w:r>
            <w:del w:id="1010" w:author="Ahlem Gzara" w:date="2025-07-08T09:11:00Z">
              <w:r w:rsidRPr="00213702" w:rsidDel="002346A7">
                <w:rPr>
                  <w:rFonts w:ascii="Times New Roman" w:hAnsi="Times New Roman" w:cs="Times New Roman"/>
                  <w:color w:val="000000"/>
                  <w:sz w:val="23"/>
                  <w:szCs w:val="23"/>
                </w:rPr>
                <w:delText>.</w:delText>
              </w:r>
            </w:del>
          </w:p>
        </w:tc>
        <w:tc>
          <w:tcPr>
            <w:tcW w:w="8092" w:type="dxa"/>
            <w:gridSpan w:val="4"/>
            <w:tcBorders>
              <w:bottom w:val="single" w:sz="4" w:space="0" w:color="auto"/>
            </w:tcBorders>
          </w:tcPr>
          <w:p w:rsidR="00213702" w:rsidDel="00FD14FA" w:rsidRDefault="00213702" w:rsidP="00213702">
            <w:pPr>
              <w:autoSpaceDE w:val="0"/>
              <w:autoSpaceDN w:val="0"/>
              <w:adjustRightInd w:val="0"/>
              <w:rPr>
                <w:del w:id="1011" w:author="Adel Khelil" w:date="2024-08-09T10:28:00Z"/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Pas </w:t>
            </w:r>
            <w:del w:id="1012" w:author="Ahlem Gzara" w:date="2025-07-08T09:11:00Z">
              <w:r w:rsidRPr="00213702" w:rsidDel="002346A7">
                <w:rPr>
                  <w:rFonts w:ascii="Times New Roman" w:hAnsi="Times New Roman" w:cs="Times New Roman"/>
                  <w:color w:val="000000"/>
                  <w:sz w:val="23"/>
                  <w:szCs w:val="23"/>
                </w:rPr>
                <w:delText xml:space="preserve">d’ANTIBIOPROPHYLAXIE </w:delText>
              </w:r>
            </w:del>
            <w:ins w:id="1013" w:author="Ahlem Gzara" w:date="2025-07-08T09:11:00Z">
              <w:r w:rsidR="002346A7" w:rsidRPr="00213702">
                <w:rPr>
                  <w:rFonts w:ascii="Times New Roman" w:hAnsi="Times New Roman" w:cs="Times New Roman"/>
                  <w:color w:val="000000"/>
                  <w:sz w:val="23"/>
                  <w:szCs w:val="23"/>
                </w:rPr>
                <w:t>d’A</w:t>
              </w:r>
              <w:r w:rsidR="002346A7">
                <w:rPr>
                  <w:rFonts w:ascii="Times New Roman" w:hAnsi="Times New Roman" w:cs="Times New Roman"/>
                  <w:color w:val="000000"/>
                  <w:sz w:val="23"/>
                  <w:szCs w:val="23"/>
                </w:rPr>
                <w:t>BP</w:t>
              </w:r>
            </w:ins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en l’absence d’implant </w:t>
            </w:r>
          </w:p>
          <w:p w:rsidR="00213702" w:rsidRPr="00213702" w:rsidRDefault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213702" w:rsidRPr="00213702" w:rsidTr="00FD14FA">
        <w:trPr>
          <w:trHeight w:val="660"/>
          <w:trPrChange w:id="1014" w:author="Adel Khelil" w:date="2024-08-09T10:26:00Z">
            <w:trPr>
              <w:trHeight w:val="660"/>
            </w:trPr>
          </w:trPrChange>
        </w:trPr>
        <w:tc>
          <w:tcPr>
            <w:tcW w:w="2688" w:type="dxa"/>
            <w:vMerge/>
            <w:tcPrChange w:id="1015" w:author="Adel Khelil" w:date="2024-08-09T10:26:00Z">
              <w:tcPr>
                <w:tcW w:w="2688" w:type="dxa"/>
                <w:vMerge/>
              </w:tcPr>
            </w:tcPrChange>
          </w:tcPr>
          <w:p w:rsidR="00213702" w:rsidRP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PrChange w:id="1016" w:author="Adel Khelil" w:date="2024-08-09T10:26:00Z">
              <w:tcPr>
                <w:tcW w:w="2551" w:type="dxa"/>
                <w:gridSpan w:val="2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213702" w:rsidRPr="00213702" w:rsidRDefault="009764E8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Céfazoline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017" w:author="Adel Khelil" w:date="2024-08-09T10:26:00Z">
              <w:tcPr>
                <w:tcW w:w="28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213702" w:rsidRPr="00213702" w:rsidRDefault="009764E8" w:rsidP="00976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 g IV lente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PrChange w:id="1018" w:author="Adel Khelil" w:date="2024-08-09T10:26:00Z">
              <w:tcPr>
                <w:tcW w:w="270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</w:tcPrChange>
          </w:tcPr>
          <w:p w:rsidR="007C2D31" w:rsidRDefault="009764E8" w:rsidP="007C2D31">
            <w:pPr>
              <w:autoSpaceDE w:val="0"/>
              <w:autoSpaceDN w:val="0"/>
              <w:adjustRightInd w:val="0"/>
              <w:jc w:val="center"/>
              <w:rPr>
                <w:ins w:id="1019" w:author="Adel Khelil" w:date="2024-08-09T10:26:00Z"/>
                <w:rFonts w:ascii="Times New Roman" w:hAnsi="Times New Roman" w:cs="Times New Roman"/>
                <w:color w:val="000000"/>
                <w:sz w:val="23"/>
                <w:szCs w:val="23"/>
              </w:rPr>
              <w:pPrChange w:id="1020" w:author="Adel Khelil" w:date="2024-08-09T10:26:00Z">
                <w:pPr>
                  <w:autoSpaceDE w:val="0"/>
                  <w:autoSpaceDN w:val="0"/>
                  <w:adjustRightInd w:val="0"/>
                  <w:spacing w:after="200" w:line="276" w:lineRule="auto"/>
                </w:pPr>
              </w:pPrChange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Dose unique</w:t>
            </w:r>
          </w:p>
          <w:p w:rsidR="00213702" w:rsidRPr="00213702" w:rsidRDefault="009764E8" w:rsidP="00976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(si durée &gt; 4 h, réinjecter 1 g)</w:t>
            </w:r>
          </w:p>
        </w:tc>
      </w:tr>
      <w:tr w:rsidR="00213702" w:rsidRPr="00213702" w:rsidTr="00FD14FA">
        <w:trPr>
          <w:trHeight w:val="840"/>
          <w:trPrChange w:id="1021" w:author="Adel Khelil" w:date="2024-08-09T10:26:00Z">
            <w:trPr>
              <w:trHeight w:val="840"/>
            </w:trPr>
          </w:trPrChange>
        </w:trPr>
        <w:tc>
          <w:tcPr>
            <w:tcW w:w="2688" w:type="dxa"/>
            <w:vMerge/>
            <w:tcPrChange w:id="1022" w:author="Adel Khelil" w:date="2024-08-09T10:26:00Z">
              <w:tcPr>
                <w:tcW w:w="2688" w:type="dxa"/>
                <w:vMerge/>
              </w:tcPr>
            </w:tcPrChange>
          </w:tcPr>
          <w:p w:rsidR="00213702" w:rsidRP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right w:val="single" w:sz="4" w:space="0" w:color="auto"/>
            </w:tcBorders>
            <w:tcPrChange w:id="1023" w:author="Adel Khelil" w:date="2024-08-09T10:26:00Z">
              <w:tcPr>
                <w:tcW w:w="2551" w:type="dxa"/>
                <w:gridSpan w:val="2"/>
                <w:tcBorders>
                  <w:top w:val="single" w:sz="4" w:space="0" w:color="auto"/>
                  <w:right w:val="single" w:sz="4" w:space="0" w:color="auto"/>
                </w:tcBorders>
              </w:tcPr>
            </w:tcPrChange>
          </w:tcPr>
          <w:p w:rsidR="009764E8" w:rsidRPr="00213702" w:rsidRDefault="009764E8" w:rsidP="00976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Allergie : </w:t>
            </w:r>
          </w:p>
          <w:p w:rsidR="00213702" w:rsidRDefault="009764E8" w:rsidP="00976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Clindamycine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1024" w:author="Adel Khelil" w:date="2024-08-09T10:26:00Z">
              <w:tcPr>
                <w:tcW w:w="2835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213702" w:rsidRDefault="009764E8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900 mg IV lente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tcPrChange w:id="1025" w:author="Adel Khelil" w:date="2024-08-09T10:26:00Z">
              <w:tcPr>
                <w:tcW w:w="2706" w:type="dxa"/>
                <w:gridSpan w:val="2"/>
                <w:tcBorders>
                  <w:top w:val="single" w:sz="4" w:space="0" w:color="auto"/>
                  <w:left w:val="single" w:sz="4" w:space="0" w:color="auto"/>
                </w:tcBorders>
              </w:tcPr>
            </w:tcPrChange>
          </w:tcPr>
          <w:p w:rsidR="007C2D31" w:rsidRDefault="009764E8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pPrChange w:id="1026" w:author="Adel Khelil" w:date="2024-08-09T10:27:00Z">
                <w:pPr>
                  <w:autoSpaceDE w:val="0"/>
                  <w:autoSpaceDN w:val="0"/>
                  <w:adjustRightInd w:val="0"/>
                  <w:spacing w:after="200" w:line="276" w:lineRule="auto"/>
                </w:pPr>
              </w:pPrChange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Dose unique</w:t>
            </w:r>
          </w:p>
          <w:p w:rsidR="00213702" w:rsidRDefault="009764E8" w:rsidP="00976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(si durée &gt; 4h, réinjecter 600 mg)</w:t>
            </w:r>
          </w:p>
        </w:tc>
      </w:tr>
      <w:tr w:rsidR="00213702" w:rsidRPr="00213702" w:rsidTr="00FD14FA">
        <w:trPr>
          <w:trHeight w:val="682"/>
          <w:trPrChange w:id="1027" w:author="Adel Khelil" w:date="2024-08-09T10:26:00Z">
            <w:trPr>
              <w:trHeight w:val="682"/>
            </w:trPr>
          </w:trPrChange>
        </w:trPr>
        <w:tc>
          <w:tcPr>
            <w:tcW w:w="2694" w:type="dxa"/>
            <w:gridSpan w:val="2"/>
            <w:tcPrChange w:id="1028" w:author="Adel Khelil" w:date="2024-08-09T10:26:00Z">
              <w:tcPr>
                <w:tcW w:w="2694" w:type="dxa"/>
                <w:gridSpan w:val="2"/>
              </w:tcPr>
            </w:tcPrChange>
          </w:tcPr>
          <w:p w:rsidR="00213702" w:rsidRP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Chirurgie plastique et reconstructive : classe 2 d'Altemeier</w:t>
            </w:r>
          </w:p>
        </w:tc>
        <w:tc>
          <w:tcPr>
            <w:tcW w:w="2545" w:type="dxa"/>
            <w:tcPrChange w:id="1029" w:author="Adel Khelil" w:date="2024-08-09T10:26:00Z">
              <w:tcPr>
                <w:tcW w:w="2545" w:type="dxa"/>
              </w:tcPr>
            </w:tcPrChange>
          </w:tcPr>
          <w:p w:rsid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Céfazoline</w:t>
            </w:r>
          </w:p>
          <w:p w:rsidR="009764E8" w:rsidRDefault="009764E8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9764E8" w:rsidRPr="00213702" w:rsidRDefault="009764E8" w:rsidP="00976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Allergie : </w:t>
            </w:r>
          </w:p>
          <w:p w:rsidR="009764E8" w:rsidRPr="00213702" w:rsidRDefault="009764E8" w:rsidP="00976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Clindamycine</w:t>
            </w:r>
          </w:p>
        </w:tc>
        <w:tc>
          <w:tcPr>
            <w:tcW w:w="2127" w:type="dxa"/>
            <w:tcPrChange w:id="1030" w:author="Adel Khelil" w:date="2024-08-09T10:26:00Z">
              <w:tcPr>
                <w:tcW w:w="2845" w:type="dxa"/>
                <w:gridSpan w:val="2"/>
              </w:tcPr>
            </w:tcPrChange>
          </w:tcPr>
          <w:p w:rsid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 g IV lente </w:t>
            </w:r>
          </w:p>
          <w:p w:rsidR="009764E8" w:rsidRDefault="009764E8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9764E8" w:rsidRDefault="009764E8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9764E8" w:rsidRPr="00213702" w:rsidRDefault="009764E8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900 mg IV lente</w:t>
            </w:r>
          </w:p>
        </w:tc>
        <w:tc>
          <w:tcPr>
            <w:tcW w:w="3414" w:type="dxa"/>
            <w:tcPrChange w:id="1031" w:author="Adel Khelil" w:date="2024-08-09T10:26:00Z">
              <w:tcPr>
                <w:tcW w:w="2696" w:type="dxa"/>
              </w:tcPr>
            </w:tcPrChange>
          </w:tcPr>
          <w:p w:rsidR="007C2D31" w:rsidRDefault="00213702" w:rsidP="007C2D31">
            <w:pPr>
              <w:autoSpaceDE w:val="0"/>
              <w:autoSpaceDN w:val="0"/>
              <w:adjustRightInd w:val="0"/>
              <w:jc w:val="center"/>
              <w:rPr>
                <w:ins w:id="1032" w:author="Adel Khelil" w:date="2024-08-09T10:27:00Z"/>
                <w:rFonts w:ascii="Times New Roman" w:hAnsi="Times New Roman" w:cs="Times New Roman"/>
                <w:color w:val="000000"/>
                <w:sz w:val="23"/>
                <w:szCs w:val="23"/>
              </w:rPr>
              <w:pPrChange w:id="1033" w:author="Adel Khelil" w:date="2024-08-09T10:27:00Z">
                <w:pPr>
                  <w:autoSpaceDE w:val="0"/>
                  <w:autoSpaceDN w:val="0"/>
                  <w:adjustRightInd w:val="0"/>
                  <w:spacing w:after="200" w:line="276" w:lineRule="auto"/>
                </w:pPr>
              </w:pPrChange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Dose unique</w:t>
            </w:r>
          </w:p>
          <w:p w:rsidR="00213702" w:rsidRDefault="00213702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(si durée &gt; 2 h, réinjecter 1 g) </w:t>
            </w:r>
          </w:p>
          <w:p w:rsidR="009764E8" w:rsidRDefault="009764E8" w:rsidP="00213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7C2D31" w:rsidRDefault="009764E8" w:rsidP="007C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pPrChange w:id="1034" w:author="Adel Khelil" w:date="2024-08-09T10:27:00Z">
                <w:pPr>
                  <w:autoSpaceDE w:val="0"/>
                  <w:autoSpaceDN w:val="0"/>
                  <w:adjustRightInd w:val="0"/>
                  <w:spacing w:after="200" w:line="276" w:lineRule="auto"/>
                </w:pPr>
              </w:pPrChange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Dose unique</w:t>
            </w:r>
          </w:p>
          <w:p w:rsidR="009764E8" w:rsidRPr="00213702" w:rsidRDefault="009764E8" w:rsidP="00976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1370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(si durée &gt; 4h, réinjecter 600 mg)</w:t>
            </w:r>
          </w:p>
        </w:tc>
      </w:tr>
    </w:tbl>
    <w:p w:rsidR="007C2D31" w:rsidRDefault="007C2D31" w:rsidP="007C2D31">
      <w:pPr>
        <w:autoSpaceDE w:val="0"/>
        <w:autoSpaceDN w:val="0"/>
        <w:adjustRightInd w:val="0"/>
        <w:spacing w:after="0" w:line="240" w:lineRule="auto"/>
        <w:rPr>
          <w:del w:id="1035" w:author="Adel Khelil" w:date="2024-08-09T10:27:00Z"/>
          <w:rFonts w:ascii="Times New Roman" w:hAnsi="Times New Roman" w:cs="Times New Roman"/>
          <w:b/>
          <w:bCs/>
          <w:i/>
          <w:sz w:val="32"/>
          <w:szCs w:val="28"/>
        </w:rPr>
        <w:pPrChange w:id="1036" w:author="Adel Khelil" w:date="2024-08-09T10:27:00Z">
          <w:pPr>
            <w:autoSpaceDE w:val="0"/>
            <w:autoSpaceDN w:val="0"/>
            <w:adjustRightInd w:val="0"/>
            <w:spacing w:after="0" w:line="240" w:lineRule="auto"/>
            <w:jc w:val="center"/>
          </w:pPr>
        </w:pPrChange>
      </w:pPr>
    </w:p>
    <w:p w:rsidR="009764E8" w:rsidRDefault="009764E8" w:rsidP="0054479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9764E8" w:rsidRDefault="009764E8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A37D36" w:rsidRDefault="00A37D36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:rsidR="009764E8" w:rsidRDefault="009764E8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9764E8" w:rsidRDefault="009764E8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677C7" w:rsidRDefault="007C2D31" w:rsidP="00090B2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7C2D31">
        <w:rPr>
          <w:noProof/>
        </w:rPr>
        <w:pict>
          <v:shape id="Text Box 20" o:spid="_x0000_s1041" type="#_x0000_t202" style="position:absolute;left:0;text-align:left;margin-left:118pt;margin-top:-15.8pt;width:283pt;height:30.65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">
            <v:path arrowok="t"/>
            <v:textbox>
              <w:txbxContent>
                <w:p w:rsidR="00E83389" w:rsidRDefault="00E83389" w:rsidP="00213E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3677C7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Prophylaxie de l’endocardite infectieuse</w:t>
                  </w:r>
                </w:p>
                <w:p w:rsidR="00E83389" w:rsidRPr="003677C7" w:rsidRDefault="00E83389" w:rsidP="00213E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E83389" w:rsidRDefault="00E83389"/>
              </w:txbxContent>
            </v:textbox>
          </v:shape>
        </w:pict>
      </w:r>
    </w:p>
    <w:p w:rsidR="00A37D36" w:rsidRPr="00AB41D6" w:rsidDel="00FD14FA" w:rsidRDefault="00A37D36" w:rsidP="00A37D36">
      <w:pPr>
        <w:jc w:val="both"/>
        <w:rPr>
          <w:del w:id="1037" w:author="Adel Khelil" w:date="2024-08-09T10:28:00Z"/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Grilledutableau"/>
        <w:tblW w:w="10774" w:type="dxa"/>
        <w:jc w:val="center"/>
        <w:tblLook w:val="04A0"/>
      </w:tblPr>
      <w:tblGrid>
        <w:gridCol w:w="10774"/>
      </w:tblGrid>
      <w:tr w:rsidR="00A37D36" w:rsidRPr="00AB41D6" w:rsidTr="00693723">
        <w:trPr>
          <w:jc w:val="center"/>
        </w:trPr>
        <w:tc>
          <w:tcPr>
            <w:tcW w:w="10774" w:type="dxa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Cardiopathies à haut risque </w:t>
            </w:r>
            <w:r w:rsidR="00FB67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</w:t>
            </w:r>
            <w:r w:rsidRPr="00AB41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’endocardite pour lesquelles une prophylaxie est recommandée.</w:t>
            </w:r>
          </w:p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L’antibioprophylaxie  ne doit être envisagée que pour ces cardiopathies.</w:t>
            </w:r>
          </w:p>
        </w:tc>
      </w:tr>
      <w:tr w:rsidR="00A37D36" w:rsidRPr="00AB41D6" w:rsidTr="00693723">
        <w:trPr>
          <w:jc w:val="center"/>
        </w:trPr>
        <w:tc>
          <w:tcPr>
            <w:tcW w:w="10774" w:type="dxa"/>
          </w:tcPr>
          <w:p w:rsidR="00A37D36" w:rsidRPr="00AB41D6" w:rsidRDefault="00A37D36" w:rsidP="00693723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</w:rPr>
              <w:t>Valve prothétique ou matériel prothétique utilisé pour une réparation valvulaire.</w:t>
            </w:r>
          </w:p>
          <w:p w:rsidR="00A37D36" w:rsidRPr="00AB41D6" w:rsidRDefault="00A37D36" w:rsidP="00693723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</w:rPr>
              <w:t>Antécédent d’endocardite infectieuse.</w:t>
            </w:r>
          </w:p>
          <w:p w:rsidR="00A37D36" w:rsidRPr="00AB41D6" w:rsidRDefault="00A37D36" w:rsidP="00693723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</w:rPr>
              <w:t>Cardiopathie congénitale :</w:t>
            </w:r>
          </w:p>
          <w:p w:rsidR="00A37D36" w:rsidRPr="00AB41D6" w:rsidRDefault="00A37D36" w:rsidP="0069372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Cyanogéne non opérée, ou avec une fuite résiduelle, ou mise en place d’une dérivation chirurgicale.</w:t>
            </w:r>
          </w:p>
          <w:p w:rsidR="00A37D36" w:rsidRPr="00AB41D6" w:rsidRDefault="00A37D36" w:rsidP="0069372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Cardiopathie congénitale avec réparation prothétique, placée chirurgicalement ou percutanée, jusqu’à 6 mois après la mise en place</w:t>
            </w:r>
            <w:ins w:id="1038" w:author="Ahlem Gzara" w:date="2025-07-08T09:14:00Z">
              <w:r w:rsidR="002346A7">
                <w:rPr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.</w:t>
              </w:r>
            </w:ins>
          </w:p>
          <w:p w:rsidR="00A37D36" w:rsidRPr="00AB41D6" w:rsidRDefault="00A37D36" w:rsidP="0069372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Avec une fuite résiduelle au site d’implantation d’un matériel prothétique, mise en place chirurgicalement ou par voie percutanée.</w:t>
            </w:r>
          </w:p>
        </w:tc>
      </w:tr>
    </w:tbl>
    <w:p w:rsidR="00A37D36" w:rsidRPr="00AB41D6" w:rsidRDefault="00A37D36" w:rsidP="00A37D3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10774" w:type="dxa"/>
        <w:jc w:val="center"/>
        <w:tblLook w:val="04A0"/>
      </w:tblPr>
      <w:tblGrid>
        <w:gridCol w:w="10774"/>
      </w:tblGrid>
      <w:tr w:rsidR="00A37D36" w:rsidRPr="00AB41D6" w:rsidTr="00693723">
        <w:trPr>
          <w:jc w:val="center"/>
        </w:trPr>
        <w:tc>
          <w:tcPr>
            <w:tcW w:w="10774" w:type="dxa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Recommandations pour la prophylaxie chez les patients à haut risque, en fonction du type de procédure</w:t>
            </w:r>
          </w:p>
        </w:tc>
      </w:tr>
      <w:tr w:rsidR="00A37D36" w:rsidRPr="00AB41D6" w:rsidTr="00693723">
        <w:trPr>
          <w:jc w:val="center"/>
        </w:trPr>
        <w:tc>
          <w:tcPr>
            <w:tcW w:w="10774" w:type="dxa"/>
          </w:tcPr>
          <w:p w:rsidR="00A37D36" w:rsidRPr="00510408" w:rsidRDefault="00280892" w:rsidP="00510408">
            <w:pPr>
              <w:pStyle w:val="Paragraphedeliste"/>
              <w:numPr>
                <w:ilvl w:val="0"/>
                <w:numId w:val="3"/>
              </w:numPr>
              <w:jc w:val="both"/>
            </w:pPr>
            <w:r w:rsidRPr="008524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 SEULE INDICATION</w:t>
            </w:r>
            <w:r w:rsidR="0055505B" w:rsidRPr="008524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à la prophylaxie de l’endocardite est en chirurgie dentaire : </w:t>
            </w:r>
            <w:r w:rsidR="00A37D36" w:rsidRPr="00852423">
              <w:rPr>
                <w:rFonts w:asciiTheme="majorBidi" w:hAnsiTheme="majorBidi" w:cstheme="majorBidi"/>
              </w:rPr>
              <w:t>si intervention gingivale ou de la région péri-apicale d</w:t>
            </w:r>
            <w:r w:rsidR="00FB6719" w:rsidRPr="00852423">
              <w:rPr>
                <w:rFonts w:asciiTheme="majorBidi" w:hAnsiTheme="majorBidi" w:cstheme="majorBidi"/>
              </w:rPr>
              <w:t>e</w:t>
            </w:r>
            <w:r w:rsidR="00A37D36" w:rsidRPr="00852423">
              <w:rPr>
                <w:rFonts w:asciiTheme="majorBidi" w:hAnsiTheme="majorBidi" w:cstheme="majorBidi"/>
              </w:rPr>
              <w:t xml:space="preserve"> la dent, ou </w:t>
            </w:r>
            <w:r w:rsidR="00B96BD4" w:rsidRPr="00852423">
              <w:rPr>
                <w:rFonts w:asciiTheme="majorBidi" w:hAnsiTheme="majorBidi" w:cstheme="majorBidi"/>
                <w:color w:val="000000" w:themeColor="text1"/>
              </w:rPr>
              <w:t xml:space="preserve">manipulation </w:t>
            </w:r>
            <w:r w:rsidR="00A37D36" w:rsidRPr="00852423">
              <w:rPr>
                <w:rFonts w:asciiTheme="majorBidi" w:hAnsiTheme="majorBidi" w:cstheme="majorBidi"/>
                <w:color w:val="000000" w:themeColor="text1"/>
              </w:rPr>
              <w:t>de la muqueuse orale.</w:t>
            </w:r>
          </w:p>
        </w:tc>
      </w:tr>
    </w:tbl>
    <w:p w:rsidR="00A37D36" w:rsidRPr="00AB41D6" w:rsidDel="00FD14FA" w:rsidRDefault="00A37D36" w:rsidP="00A37D36">
      <w:pPr>
        <w:jc w:val="both"/>
        <w:rPr>
          <w:del w:id="1039" w:author="Adel Khelil" w:date="2024-08-09T10:28:00Z"/>
          <w:rFonts w:ascii="Times New Roman" w:hAnsi="Times New Roman" w:cs="Times New Roman"/>
          <w:sz w:val="28"/>
          <w:szCs w:val="28"/>
        </w:rPr>
      </w:pPr>
    </w:p>
    <w:p w:rsidR="00A37D36" w:rsidRPr="00AB41D6" w:rsidRDefault="00A37D36" w:rsidP="00A37D3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10207" w:type="dxa"/>
        <w:jc w:val="center"/>
        <w:tblLook w:val="04A0"/>
      </w:tblPr>
      <w:tblGrid>
        <w:gridCol w:w="2621"/>
        <w:gridCol w:w="2303"/>
        <w:gridCol w:w="2590"/>
        <w:gridCol w:w="2693"/>
      </w:tblGrid>
      <w:tr w:rsidR="00A37D36" w:rsidRPr="00AB41D6" w:rsidTr="00693723">
        <w:trPr>
          <w:jc w:val="center"/>
        </w:trPr>
        <w:tc>
          <w:tcPr>
            <w:tcW w:w="10207" w:type="dxa"/>
            <w:gridSpan w:val="4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</w:rPr>
              <w:t>Antibiotiques (30-60 min avant la procédure)</w:t>
            </w:r>
          </w:p>
        </w:tc>
      </w:tr>
      <w:tr w:rsidR="00A37D36" w:rsidRPr="00AB41D6" w:rsidTr="00693723">
        <w:trPr>
          <w:trHeight w:val="158"/>
          <w:jc w:val="center"/>
        </w:trPr>
        <w:tc>
          <w:tcPr>
            <w:tcW w:w="2621" w:type="dxa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Situation</w:t>
            </w:r>
          </w:p>
        </w:tc>
        <w:tc>
          <w:tcPr>
            <w:tcW w:w="2303" w:type="dxa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Antibiotique </w:t>
            </w:r>
          </w:p>
        </w:tc>
        <w:tc>
          <w:tcPr>
            <w:tcW w:w="2590" w:type="dxa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Adultes</w:t>
            </w:r>
          </w:p>
        </w:tc>
        <w:tc>
          <w:tcPr>
            <w:tcW w:w="2693" w:type="dxa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Enfants </w:t>
            </w:r>
          </w:p>
        </w:tc>
      </w:tr>
      <w:tr w:rsidR="00A37D36" w:rsidRPr="009D437C" w:rsidTr="00693723">
        <w:trPr>
          <w:trHeight w:val="157"/>
          <w:jc w:val="center"/>
        </w:trPr>
        <w:tc>
          <w:tcPr>
            <w:tcW w:w="2621" w:type="dxa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</w:rPr>
              <w:t>Pas d’allergie aux bêtalactamines</w:t>
            </w:r>
          </w:p>
        </w:tc>
        <w:tc>
          <w:tcPr>
            <w:tcW w:w="2303" w:type="dxa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</w:rPr>
              <w:t>Amoxicilline ou</w:t>
            </w:r>
          </w:p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</w:rPr>
              <w:t>Ampicilline</w:t>
            </w:r>
          </w:p>
        </w:tc>
        <w:tc>
          <w:tcPr>
            <w:tcW w:w="2590" w:type="dxa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2g per osou IV</w:t>
            </w:r>
          </w:p>
        </w:tc>
        <w:tc>
          <w:tcPr>
            <w:tcW w:w="2693" w:type="dxa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50mg/kg per osou IV</w:t>
            </w:r>
          </w:p>
        </w:tc>
      </w:tr>
      <w:tr w:rsidR="00A37D36" w:rsidRPr="009D437C" w:rsidTr="00693723">
        <w:trPr>
          <w:trHeight w:val="157"/>
          <w:jc w:val="center"/>
        </w:trPr>
        <w:tc>
          <w:tcPr>
            <w:tcW w:w="2621" w:type="dxa"/>
            <w:vAlign w:val="center"/>
          </w:tcPr>
          <w:p w:rsidR="00A37D36" w:rsidRPr="00AB41D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</w:rPr>
              <w:t xml:space="preserve">Allergie aux bêtalactamines </w:t>
            </w:r>
          </w:p>
        </w:tc>
        <w:tc>
          <w:tcPr>
            <w:tcW w:w="2303" w:type="dxa"/>
            <w:vAlign w:val="center"/>
          </w:tcPr>
          <w:p w:rsidR="00A37D3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</w:rPr>
              <w:t>Clindamycine</w:t>
            </w:r>
          </w:p>
          <w:p w:rsidR="008268A5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Ou</w:t>
            </w:r>
          </w:p>
          <w:p w:rsidR="008268A5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Azithromycine </w:t>
            </w:r>
          </w:p>
          <w:p w:rsidR="008268A5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Ou</w:t>
            </w:r>
          </w:p>
          <w:p w:rsidR="008268A5" w:rsidRPr="00AB41D6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Clarithromycine</w:t>
            </w:r>
          </w:p>
        </w:tc>
        <w:tc>
          <w:tcPr>
            <w:tcW w:w="2590" w:type="dxa"/>
            <w:vAlign w:val="center"/>
          </w:tcPr>
          <w:p w:rsidR="00A37D3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600mg per osou IV</w:t>
            </w:r>
          </w:p>
          <w:p w:rsidR="008268A5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68A5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 mg per os</w:t>
            </w:r>
          </w:p>
          <w:p w:rsidR="008268A5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68A5" w:rsidRPr="00AB41D6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 mg/Kg per os</w:t>
            </w:r>
          </w:p>
        </w:tc>
        <w:tc>
          <w:tcPr>
            <w:tcW w:w="2693" w:type="dxa"/>
            <w:vAlign w:val="center"/>
          </w:tcPr>
          <w:p w:rsidR="00A37D36" w:rsidRDefault="00A37D36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4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20mg/kg per osou IV</w:t>
            </w:r>
          </w:p>
          <w:p w:rsidR="008268A5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68A5" w:rsidRDefault="008268A5" w:rsidP="008268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 mg/Kg</w:t>
            </w:r>
            <w:r w:rsidR="00293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os</w:t>
            </w:r>
          </w:p>
          <w:p w:rsidR="008268A5" w:rsidRDefault="008268A5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68A5" w:rsidRPr="00AB41D6" w:rsidRDefault="00293B80" w:rsidP="006937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7,5 mg/Kg per os</w:t>
            </w:r>
          </w:p>
        </w:tc>
      </w:tr>
    </w:tbl>
    <w:p w:rsidR="00A37D36" w:rsidRPr="00AB41D6" w:rsidDel="00FD14FA" w:rsidRDefault="00A37D36" w:rsidP="00A37D36">
      <w:pPr>
        <w:autoSpaceDE w:val="0"/>
        <w:autoSpaceDN w:val="0"/>
        <w:adjustRightInd w:val="0"/>
        <w:spacing w:after="0"/>
        <w:jc w:val="both"/>
        <w:rPr>
          <w:del w:id="1040" w:author="Adel Khelil" w:date="2024-08-09T10:28:00Z"/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A37D36" w:rsidRPr="00AB41D6" w:rsidDel="00FD14FA" w:rsidRDefault="00A37D36" w:rsidP="00A37D36">
      <w:pPr>
        <w:autoSpaceDE w:val="0"/>
        <w:autoSpaceDN w:val="0"/>
        <w:adjustRightInd w:val="0"/>
        <w:spacing w:after="0"/>
        <w:jc w:val="both"/>
        <w:rPr>
          <w:del w:id="1041" w:author="Adel Khelil" w:date="2024-08-09T10:28:00Z"/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E177E2" w:rsidRPr="00C52F13" w:rsidRDefault="00E177E2" w:rsidP="001616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sectPr w:rsidR="00E177E2" w:rsidRPr="00C52F13" w:rsidSect="005104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EAD" w:rsidRDefault="00454EAD" w:rsidP="000527BA">
      <w:pPr>
        <w:spacing w:after="0" w:line="240" w:lineRule="auto"/>
      </w:pPr>
      <w:r>
        <w:separator/>
      </w:r>
    </w:p>
  </w:endnote>
  <w:endnote w:type="continuationSeparator" w:id="1">
    <w:p w:rsidR="00454EAD" w:rsidRDefault="00454EAD" w:rsidP="00052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EAD" w:rsidRDefault="00454EAD" w:rsidP="000527BA">
      <w:pPr>
        <w:spacing w:after="0" w:line="240" w:lineRule="auto"/>
      </w:pPr>
      <w:r>
        <w:separator/>
      </w:r>
    </w:p>
  </w:footnote>
  <w:footnote w:type="continuationSeparator" w:id="1">
    <w:p w:rsidR="00454EAD" w:rsidRDefault="00454EAD" w:rsidP="000527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0253F"/>
    <w:multiLevelType w:val="hybridMultilevel"/>
    <w:tmpl w:val="86865F14"/>
    <w:lvl w:ilvl="0" w:tplc="040C000F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3E20BF0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2" w:tplc="0C0ECB9A">
      <w:start w:val="1"/>
      <w:numFmt w:val="decimal"/>
      <w:lvlText w:val="%3"/>
      <w:lvlJc w:val="left"/>
      <w:pPr>
        <w:ind w:left="2340" w:hanging="360"/>
      </w:pPr>
      <w:rPr>
        <w:rFonts w:eastAsia="Times New Roman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42CBC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57126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572E2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D751A"/>
    <w:multiLevelType w:val="hybridMultilevel"/>
    <w:tmpl w:val="818E82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E6C50"/>
    <w:multiLevelType w:val="hybridMultilevel"/>
    <w:tmpl w:val="C3C4A77A"/>
    <w:lvl w:ilvl="0" w:tplc="D2967B62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286879"/>
    <w:multiLevelType w:val="hybridMultilevel"/>
    <w:tmpl w:val="935CD4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70F30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955B9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583FA5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84FB2"/>
    <w:multiLevelType w:val="hybridMultilevel"/>
    <w:tmpl w:val="4622E5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FA4C78"/>
    <w:multiLevelType w:val="hybridMultilevel"/>
    <w:tmpl w:val="D2C8BA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03FFD"/>
    <w:multiLevelType w:val="hybridMultilevel"/>
    <w:tmpl w:val="2E76CBB8"/>
    <w:lvl w:ilvl="0" w:tplc="84FE9C4A">
      <w:start w:val="1"/>
      <w:numFmt w:val="decimal"/>
      <w:lvlText w:val="%1."/>
      <w:lvlJc w:val="left"/>
      <w:pPr>
        <w:ind w:left="405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3A61620E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B6F27"/>
    <w:multiLevelType w:val="hybridMultilevel"/>
    <w:tmpl w:val="47587DC4"/>
    <w:lvl w:ilvl="0" w:tplc="9DBA6460">
      <w:start w:val="1"/>
      <w:numFmt w:val="decimal"/>
      <w:lvlText w:val="%1."/>
      <w:lvlJc w:val="left"/>
      <w:pPr>
        <w:ind w:left="765" w:hanging="360"/>
      </w:pPr>
      <w:rPr>
        <w:rFonts w:eastAsia="Times New Roman" w:cstheme="minorHAnsi" w:hint="default"/>
        <w:b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481D31F5"/>
    <w:multiLevelType w:val="hybridMultilevel"/>
    <w:tmpl w:val="8A788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E469F2"/>
    <w:multiLevelType w:val="hybridMultilevel"/>
    <w:tmpl w:val="543C00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F21E50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2D4F6E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277928"/>
    <w:multiLevelType w:val="hybridMultilevel"/>
    <w:tmpl w:val="0128D84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13FE8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4C1F03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F4566C"/>
    <w:multiLevelType w:val="hybridMultilevel"/>
    <w:tmpl w:val="1340D3CE"/>
    <w:lvl w:ilvl="0" w:tplc="0AA47422">
      <w:start w:val="1"/>
      <w:numFmt w:val="decimal"/>
      <w:lvlText w:val="%1."/>
      <w:lvlJc w:val="left"/>
      <w:pPr>
        <w:ind w:left="785" w:hanging="360"/>
      </w:pPr>
      <w:rPr>
        <w:sz w:val="22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F740F9"/>
    <w:multiLevelType w:val="hybridMultilevel"/>
    <w:tmpl w:val="0BFE6B06"/>
    <w:lvl w:ilvl="0" w:tplc="CB38A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23"/>
  </w:num>
  <w:num w:numId="5">
    <w:abstractNumId w:val="4"/>
  </w:num>
  <w:num w:numId="6">
    <w:abstractNumId w:val="16"/>
  </w:num>
  <w:num w:numId="7">
    <w:abstractNumId w:val="15"/>
  </w:num>
  <w:num w:numId="8">
    <w:abstractNumId w:val="6"/>
  </w:num>
  <w:num w:numId="9">
    <w:abstractNumId w:val="2"/>
  </w:num>
  <w:num w:numId="10">
    <w:abstractNumId w:val="0"/>
  </w:num>
  <w:num w:numId="11">
    <w:abstractNumId w:val="7"/>
  </w:num>
  <w:num w:numId="12">
    <w:abstractNumId w:val="13"/>
  </w:num>
  <w:num w:numId="13">
    <w:abstractNumId w:val="19"/>
  </w:num>
  <w:num w:numId="14">
    <w:abstractNumId w:val="14"/>
  </w:num>
  <w:num w:numId="15">
    <w:abstractNumId w:val="12"/>
  </w:num>
  <w:num w:numId="16">
    <w:abstractNumId w:val="3"/>
  </w:num>
  <w:num w:numId="17">
    <w:abstractNumId w:val="8"/>
  </w:num>
  <w:num w:numId="18">
    <w:abstractNumId w:val="18"/>
  </w:num>
  <w:num w:numId="19">
    <w:abstractNumId w:val="20"/>
  </w:num>
  <w:num w:numId="20">
    <w:abstractNumId w:val="22"/>
  </w:num>
  <w:num w:numId="21">
    <w:abstractNumId w:val="9"/>
  </w:num>
  <w:num w:numId="22">
    <w:abstractNumId w:val="1"/>
  </w:num>
  <w:num w:numId="23">
    <w:abstractNumId w:val="21"/>
  </w:num>
  <w:num w:numId="24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el Khelil">
    <w15:presenceInfo w15:providerId="AD" w15:userId="S-1-5-21-4075552494-3198495847-3193686394-9119"/>
  </w15:person>
  <w15:person w15:author="Ahlem Gzara">
    <w15:presenceInfo w15:providerId="Windows Live" w15:userId="0adc37b2eb89bc6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hideSpellingErrors/>
  <w:hideGrammatical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435A"/>
    <w:rsid w:val="0000283A"/>
    <w:rsid w:val="00004D3E"/>
    <w:rsid w:val="00024237"/>
    <w:rsid w:val="000267EE"/>
    <w:rsid w:val="000302EA"/>
    <w:rsid w:val="00037C6A"/>
    <w:rsid w:val="000527BA"/>
    <w:rsid w:val="000623F9"/>
    <w:rsid w:val="000659E3"/>
    <w:rsid w:val="0007124E"/>
    <w:rsid w:val="00090B24"/>
    <w:rsid w:val="000A6B68"/>
    <w:rsid w:val="000C0D28"/>
    <w:rsid w:val="000C5091"/>
    <w:rsid w:val="000E1517"/>
    <w:rsid w:val="000E337E"/>
    <w:rsid w:val="000E5C17"/>
    <w:rsid w:val="00100C13"/>
    <w:rsid w:val="00104261"/>
    <w:rsid w:val="00115EB7"/>
    <w:rsid w:val="00124BC3"/>
    <w:rsid w:val="00141947"/>
    <w:rsid w:val="0016166D"/>
    <w:rsid w:val="00173F88"/>
    <w:rsid w:val="001838BA"/>
    <w:rsid w:val="001A15F5"/>
    <w:rsid w:val="001A4A4E"/>
    <w:rsid w:val="001A5159"/>
    <w:rsid w:val="001D7A21"/>
    <w:rsid w:val="001E657A"/>
    <w:rsid w:val="001F70CA"/>
    <w:rsid w:val="00212828"/>
    <w:rsid w:val="00213702"/>
    <w:rsid w:val="00213EED"/>
    <w:rsid w:val="00216290"/>
    <w:rsid w:val="002346A7"/>
    <w:rsid w:val="00234FD7"/>
    <w:rsid w:val="00236B9A"/>
    <w:rsid w:val="00250BE2"/>
    <w:rsid w:val="002646F9"/>
    <w:rsid w:val="002648F4"/>
    <w:rsid w:val="00266269"/>
    <w:rsid w:val="00280892"/>
    <w:rsid w:val="00286EF9"/>
    <w:rsid w:val="00293B80"/>
    <w:rsid w:val="002E7431"/>
    <w:rsid w:val="003131C5"/>
    <w:rsid w:val="00316D9F"/>
    <w:rsid w:val="00330D4A"/>
    <w:rsid w:val="00352D53"/>
    <w:rsid w:val="00353558"/>
    <w:rsid w:val="0035427D"/>
    <w:rsid w:val="00355143"/>
    <w:rsid w:val="003567F5"/>
    <w:rsid w:val="003663C8"/>
    <w:rsid w:val="003677C7"/>
    <w:rsid w:val="0037385D"/>
    <w:rsid w:val="003846DF"/>
    <w:rsid w:val="003A7F5B"/>
    <w:rsid w:val="003E0BDA"/>
    <w:rsid w:val="003E7A43"/>
    <w:rsid w:val="003F0272"/>
    <w:rsid w:val="004039E9"/>
    <w:rsid w:val="00420097"/>
    <w:rsid w:val="00445A37"/>
    <w:rsid w:val="00446741"/>
    <w:rsid w:val="00454EAD"/>
    <w:rsid w:val="004748BB"/>
    <w:rsid w:val="00492F56"/>
    <w:rsid w:val="004A6627"/>
    <w:rsid w:val="004A7987"/>
    <w:rsid w:val="004B6DDF"/>
    <w:rsid w:val="004E49C4"/>
    <w:rsid w:val="004F204C"/>
    <w:rsid w:val="004F7775"/>
    <w:rsid w:val="00505C3F"/>
    <w:rsid w:val="00510408"/>
    <w:rsid w:val="0052174F"/>
    <w:rsid w:val="005370C8"/>
    <w:rsid w:val="0054479F"/>
    <w:rsid w:val="005520C4"/>
    <w:rsid w:val="00554B5B"/>
    <w:rsid w:val="0055505B"/>
    <w:rsid w:val="005664F5"/>
    <w:rsid w:val="00570F31"/>
    <w:rsid w:val="0058053F"/>
    <w:rsid w:val="00581CA9"/>
    <w:rsid w:val="00584301"/>
    <w:rsid w:val="00584E31"/>
    <w:rsid w:val="005B6F70"/>
    <w:rsid w:val="005C4E6B"/>
    <w:rsid w:val="005C6578"/>
    <w:rsid w:val="005E6142"/>
    <w:rsid w:val="005E7C86"/>
    <w:rsid w:val="006177F0"/>
    <w:rsid w:val="0062521C"/>
    <w:rsid w:val="006261A0"/>
    <w:rsid w:val="0063071C"/>
    <w:rsid w:val="00630F4D"/>
    <w:rsid w:val="006431AE"/>
    <w:rsid w:val="00661320"/>
    <w:rsid w:val="006627F0"/>
    <w:rsid w:val="006757DA"/>
    <w:rsid w:val="00677E8B"/>
    <w:rsid w:val="00693723"/>
    <w:rsid w:val="006C6F19"/>
    <w:rsid w:val="006E3A07"/>
    <w:rsid w:val="006F11BD"/>
    <w:rsid w:val="006F154D"/>
    <w:rsid w:val="00722202"/>
    <w:rsid w:val="00726156"/>
    <w:rsid w:val="00730305"/>
    <w:rsid w:val="0074777A"/>
    <w:rsid w:val="00750F11"/>
    <w:rsid w:val="00753ED2"/>
    <w:rsid w:val="007620D8"/>
    <w:rsid w:val="007633B9"/>
    <w:rsid w:val="00770320"/>
    <w:rsid w:val="007910BA"/>
    <w:rsid w:val="0079637C"/>
    <w:rsid w:val="007A24E1"/>
    <w:rsid w:val="007C2D31"/>
    <w:rsid w:val="007C4AE7"/>
    <w:rsid w:val="007C5FEA"/>
    <w:rsid w:val="007D29BB"/>
    <w:rsid w:val="007D4079"/>
    <w:rsid w:val="007E17B9"/>
    <w:rsid w:val="007E351C"/>
    <w:rsid w:val="007E52A6"/>
    <w:rsid w:val="007F21F6"/>
    <w:rsid w:val="007F75B8"/>
    <w:rsid w:val="008268A5"/>
    <w:rsid w:val="008354FC"/>
    <w:rsid w:val="00845DA1"/>
    <w:rsid w:val="00847F26"/>
    <w:rsid w:val="00852423"/>
    <w:rsid w:val="008566A2"/>
    <w:rsid w:val="00876803"/>
    <w:rsid w:val="008846CD"/>
    <w:rsid w:val="00885CED"/>
    <w:rsid w:val="008968B4"/>
    <w:rsid w:val="00897A33"/>
    <w:rsid w:val="008A30DE"/>
    <w:rsid w:val="008A58B6"/>
    <w:rsid w:val="008A7320"/>
    <w:rsid w:val="008B52FC"/>
    <w:rsid w:val="008C39CA"/>
    <w:rsid w:val="008C4AF0"/>
    <w:rsid w:val="008C69A5"/>
    <w:rsid w:val="009051C3"/>
    <w:rsid w:val="009104F2"/>
    <w:rsid w:val="00913AB4"/>
    <w:rsid w:val="00921802"/>
    <w:rsid w:val="0092620E"/>
    <w:rsid w:val="00927305"/>
    <w:rsid w:val="00932352"/>
    <w:rsid w:val="00932423"/>
    <w:rsid w:val="009453CB"/>
    <w:rsid w:val="00945D77"/>
    <w:rsid w:val="00947C3E"/>
    <w:rsid w:val="00950516"/>
    <w:rsid w:val="00955DBC"/>
    <w:rsid w:val="009600F3"/>
    <w:rsid w:val="00966D50"/>
    <w:rsid w:val="009764E8"/>
    <w:rsid w:val="00983696"/>
    <w:rsid w:val="009910E8"/>
    <w:rsid w:val="009930F1"/>
    <w:rsid w:val="00997952"/>
    <w:rsid w:val="009B1C38"/>
    <w:rsid w:val="009B3551"/>
    <w:rsid w:val="009B747B"/>
    <w:rsid w:val="009D437C"/>
    <w:rsid w:val="009D6282"/>
    <w:rsid w:val="009D7EC8"/>
    <w:rsid w:val="009E6FD8"/>
    <w:rsid w:val="00A23663"/>
    <w:rsid w:val="00A37D36"/>
    <w:rsid w:val="00A53AA4"/>
    <w:rsid w:val="00A57426"/>
    <w:rsid w:val="00A626A7"/>
    <w:rsid w:val="00A64FD9"/>
    <w:rsid w:val="00A76563"/>
    <w:rsid w:val="00A90C73"/>
    <w:rsid w:val="00A93DBF"/>
    <w:rsid w:val="00AA60B1"/>
    <w:rsid w:val="00AB492D"/>
    <w:rsid w:val="00AB4F46"/>
    <w:rsid w:val="00AB65DF"/>
    <w:rsid w:val="00AB78D6"/>
    <w:rsid w:val="00AC76AC"/>
    <w:rsid w:val="00AD161E"/>
    <w:rsid w:val="00AD55C8"/>
    <w:rsid w:val="00AD6CB2"/>
    <w:rsid w:val="00AE27BA"/>
    <w:rsid w:val="00AE6433"/>
    <w:rsid w:val="00B02289"/>
    <w:rsid w:val="00B04F35"/>
    <w:rsid w:val="00B0559B"/>
    <w:rsid w:val="00B07987"/>
    <w:rsid w:val="00B2011E"/>
    <w:rsid w:val="00B3505C"/>
    <w:rsid w:val="00B3602F"/>
    <w:rsid w:val="00B71565"/>
    <w:rsid w:val="00B96017"/>
    <w:rsid w:val="00B96BD4"/>
    <w:rsid w:val="00BC0C53"/>
    <w:rsid w:val="00BC77B2"/>
    <w:rsid w:val="00BD001D"/>
    <w:rsid w:val="00C0242D"/>
    <w:rsid w:val="00C06B35"/>
    <w:rsid w:val="00C12DD0"/>
    <w:rsid w:val="00C21D8A"/>
    <w:rsid w:val="00C2302F"/>
    <w:rsid w:val="00C24865"/>
    <w:rsid w:val="00C24BEC"/>
    <w:rsid w:val="00C271C2"/>
    <w:rsid w:val="00C42A99"/>
    <w:rsid w:val="00C522DB"/>
    <w:rsid w:val="00C52F13"/>
    <w:rsid w:val="00C53D67"/>
    <w:rsid w:val="00C61861"/>
    <w:rsid w:val="00C63EE9"/>
    <w:rsid w:val="00C81ADB"/>
    <w:rsid w:val="00C9711C"/>
    <w:rsid w:val="00CA332B"/>
    <w:rsid w:val="00CD73FC"/>
    <w:rsid w:val="00CE3B1D"/>
    <w:rsid w:val="00CF00AF"/>
    <w:rsid w:val="00D06F20"/>
    <w:rsid w:val="00D13918"/>
    <w:rsid w:val="00D15D7F"/>
    <w:rsid w:val="00D2113E"/>
    <w:rsid w:val="00D226D5"/>
    <w:rsid w:val="00D36CB2"/>
    <w:rsid w:val="00D41EE3"/>
    <w:rsid w:val="00D50476"/>
    <w:rsid w:val="00D53155"/>
    <w:rsid w:val="00D73BB2"/>
    <w:rsid w:val="00D83497"/>
    <w:rsid w:val="00D84B5B"/>
    <w:rsid w:val="00DC2DB5"/>
    <w:rsid w:val="00DD4052"/>
    <w:rsid w:val="00DF06E3"/>
    <w:rsid w:val="00DF2250"/>
    <w:rsid w:val="00E139AE"/>
    <w:rsid w:val="00E13BAD"/>
    <w:rsid w:val="00E177E2"/>
    <w:rsid w:val="00E2027A"/>
    <w:rsid w:val="00E34C23"/>
    <w:rsid w:val="00E3637F"/>
    <w:rsid w:val="00E75106"/>
    <w:rsid w:val="00E83389"/>
    <w:rsid w:val="00E8530C"/>
    <w:rsid w:val="00E92554"/>
    <w:rsid w:val="00EA6D14"/>
    <w:rsid w:val="00EB6A7C"/>
    <w:rsid w:val="00EC0738"/>
    <w:rsid w:val="00EC68FD"/>
    <w:rsid w:val="00EE7006"/>
    <w:rsid w:val="00EF3798"/>
    <w:rsid w:val="00EF3939"/>
    <w:rsid w:val="00F0342F"/>
    <w:rsid w:val="00F1167E"/>
    <w:rsid w:val="00F24B45"/>
    <w:rsid w:val="00F376C2"/>
    <w:rsid w:val="00F553FE"/>
    <w:rsid w:val="00F82105"/>
    <w:rsid w:val="00F91E2A"/>
    <w:rsid w:val="00FA223E"/>
    <w:rsid w:val="00FB6719"/>
    <w:rsid w:val="00FB7072"/>
    <w:rsid w:val="00FC6190"/>
    <w:rsid w:val="00FC726A"/>
    <w:rsid w:val="00FC7712"/>
    <w:rsid w:val="00FC7C8A"/>
    <w:rsid w:val="00FC7D3E"/>
    <w:rsid w:val="00FD14FA"/>
    <w:rsid w:val="00FD435A"/>
    <w:rsid w:val="00FE18B2"/>
    <w:rsid w:val="00FF2341"/>
    <w:rsid w:val="00FF5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6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85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530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62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52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27BA"/>
  </w:style>
  <w:style w:type="paragraph" w:styleId="Pieddepage">
    <w:name w:val="footer"/>
    <w:basedOn w:val="Normal"/>
    <w:link w:val="PieddepageCar"/>
    <w:uiPriority w:val="99"/>
    <w:unhideWhenUsed/>
    <w:rsid w:val="00052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27BA"/>
  </w:style>
  <w:style w:type="table" w:customStyle="1" w:styleId="Grilledutableau1">
    <w:name w:val="Grille du tableau1"/>
    <w:basedOn w:val="TableauNormal"/>
    <w:next w:val="Grilledutableau"/>
    <w:uiPriority w:val="59"/>
    <w:rsid w:val="00D139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D6282"/>
    <w:pPr>
      <w:ind w:left="720"/>
      <w:contextualSpacing/>
    </w:pPr>
  </w:style>
  <w:style w:type="paragraph" w:customStyle="1" w:styleId="Default">
    <w:name w:val="Default"/>
    <w:rsid w:val="00F03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B04F35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B04F35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E139A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2830</Words>
  <Characters>15571</Characters>
  <Application>Microsoft Office Word</Application>
  <DocSecurity>0</DocSecurity>
  <Lines>129</Lines>
  <Paragraphs>36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SPB</Company>
  <LinksUpToDate>false</LinksUpToDate>
  <CharactersWithSpaces>18365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PcLotfi3</cp:lastModifiedBy>
  <cp:revision>4</cp:revision>
  <cp:lastPrinted>2025-07-09T17:00:00Z</cp:lastPrinted>
  <dcterms:created xsi:type="dcterms:W3CDTF">2025-07-09T17:02:00Z</dcterms:created>
  <dcterms:modified xsi:type="dcterms:W3CDTF">2025-07-09T17:12:00Z</dcterms:modified>
</cp:coreProperties>
</file>